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1E6A13" w14:textId="77777777" w:rsidR="00AA138B" w:rsidRDefault="00AA138B" w:rsidP="00DE0501">
      <w:pPr>
        <w:pStyle w:val="Listanumerowana"/>
        <w:numPr>
          <w:ilvl w:val="0"/>
          <w:numId w:val="0"/>
        </w:numPr>
        <w:tabs>
          <w:tab w:val="num" w:pos="360"/>
        </w:tabs>
        <w:ind w:left="360" w:hanging="360"/>
      </w:pPr>
      <w:bookmarkStart w:id="0" w:name="_Toc294264147"/>
      <w:bookmarkStart w:id="1" w:name="_Ref294222987"/>
      <w:bookmarkStart w:id="2" w:name="_Toc294264148"/>
      <w:bookmarkStart w:id="3" w:name="_GoBack"/>
      <w:bookmarkEnd w:id="3"/>
    </w:p>
    <w:p w14:paraId="2ED84454" w14:textId="77777777" w:rsidR="00D97E30" w:rsidRDefault="00D97E30" w:rsidP="00DE0501">
      <w:pPr>
        <w:pStyle w:val="Listanumerowana"/>
        <w:numPr>
          <w:ilvl w:val="0"/>
          <w:numId w:val="0"/>
        </w:numPr>
        <w:tabs>
          <w:tab w:val="num" w:pos="360"/>
        </w:tabs>
        <w:ind w:left="360" w:hanging="360"/>
      </w:pPr>
    </w:p>
    <w:p w14:paraId="39C213CC" w14:textId="1FA9823F" w:rsidR="00AA138B" w:rsidRDefault="0085331D" w:rsidP="0085331D">
      <w:pPr>
        <w:pStyle w:val="Listanumerowana"/>
        <w:numPr>
          <w:ilvl w:val="0"/>
          <w:numId w:val="0"/>
        </w:numPr>
        <w:tabs>
          <w:tab w:val="num" w:pos="360"/>
        </w:tabs>
        <w:ind w:left="360" w:hanging="360"/>
        <w:jc w:val="right"/>
      </w:pPr>
      <w:r>
        <w:t>Załącznik Nr 14 – Słownik pojęć</w:t>
      </w:r>
    </w:p>
    <w:p w14:paraId="657E454F" w14:textId="77777777" w:rsidR="00AA138B" w:rsidRDefault="00AA138B" w:rsidP="00DE0501">
      <w:pPr>
        <w:pStyle w:val="Listanumerowana"/>
        <w:numPr>
          <w:ilvl w:val="0"/>
          <w:numId w:val="0"/>
        </w:numPr>
        <w:tabs>
          <w:tab w:val="num" w:pos="360"/>
        </w:tabs>
        <w:ind w:left="360" w:hanging="360"/>
      </w:pPr>
    </w:p>
    <w:p w14:paraId="3835DD7D" w14:textId="77777777" w:rsidR="00AA138B" w:rsidRDefault="00AA138B" w:rsidP="00DE0501">
      <w:pPr>
        <w:pStyle w:val="Listanumerowana"/>
        <w:numPr>
          <w:ilvl w:val="0"/>
          <w:numId w:val="0"/>
        </w:numPr>
        <w:tabs>
          <w:tab w:val="num" w:pos="360"/>
        </w:tabs>
        <w:ind w:left="360" w:hanging="360"/>
      </w:pPr>
    </w:p>
    <w:p w14:paraId="057ECC92" w14:textId="77777777" w:rsidR="00AA138B" w:rsidRDefault="00AA138B" w:rsidP="00DE0501">
      <w:pPr>
        <w:pStyle w:val="Listanumerowana"/>
        <w:numPr>
          <w:ilvl w:val="0"/>
          <w:numId w:val="0"/>
        </w:numPr>
        <w:tabs>
          <w:tab w:val="num" w:pos="360"/>
        </w:tabs>
        <w:ind w:left="360" w:hanging="360"/>
      </w:pPr>
    </w:p>
    <w:p w14:paraId="6C7AAD71" w14:textId="77777777" w:rsidR="00AA138B" w:rsidRDefault="00AA138B" w:rsidP="00DE0501">
      <w:pPr>
        <w:pStyle w:val="Listanumerowana"/>
        <w:numPr>
          <w:ilvl w:val="0"/>
          <w:numId w:val="0"/>
        </w:numPr>
        <w:tabs>
          <w:tab w:val="num" w:pos="360"/>
        </w:tabs>
        <w:ind w:left="360" w:hanging="360"/>
      </w:pPr>
    </w:p>
    <w:p w14:paraId="395CAEEE" w14:textId="77777777" w:rsidR="00AA138B" w:rsidRDefault="00AA138B" w:rsidP="00DE0501">
      <w:pPr>
        <w:pStyle w:val="Listanumerowana"/>
        <w:numPr>
          <w:ilvl w:val="0"/>
          <w:numId w:val="0"/>
        </w:numPr>
        <w:tabs>
          <w:tab w:val="num" w:pos="360"/>
        </w:tabs>
        <w:ind w:left="360" w:hanging="360"/>
      </w:pPr>
    </w:p>
    <w:p w14:paraId="33AFA313" w14:textId="77777777" w:rsidR="00724076" w:rsidRPr="009A1D3C" w:rsidRDefault="00724076" w:rsidP="00724076">
      <w:pPr>
        <w:pStyle w:val="Nagwek6"/>
        <w:ind w:left="708" w:hanging="708"/>
        <w:rPr>
          <w:rStyle w:val="IntenseEmphasis1"/>
          <w:rFonts w:cs="Arial"/>
          <w:b/>
          <w:sz w:val="32"/>
          <w:szCs w:val="36"/>
        </w:rPr>
      </w:pPr>
      <w:r w:rsidRPr="009A1D3C">
        <w:rPr>
          <w:rStyle w:val="IntenseEmphasis1"/>
          <w:rFonts w:cs="Arial"/>
          <w:sz w:val="32"/>
          <w:szCs w:val="36"/>
        </w:rPr>
        <w:t>Opis przedmiotu zamówienia</w:t>
      </w:r>
    </w:p>
    <w:p w14:paraId="740FD5BC" w14:textId="77777777" w:rsidR="00647A7E" w:rsidRPr="009A1D3C" w:rsidRDefault="00724076" w:rsidP="00647A7E">
      <w:pPr>
        <w:pStyle w:val="Nagwek6"/>
        <w:rPr>
          <w:rStyle w:val="IntenseEmphasis1"/>
          <w:rFonts w:cs="Arial"/>
          <w:b/>
          <w:sz w:val="32"/>
          <w:szCs w:val="36"/>
        </w:rPr>
      </w:pPr>
      <w:r w:rsidRPr="009A1D3C">
        <w:rPr>
          <w:rStyle w:val="IntenseEmphasis1"/>
          <w:rFonts w:cs="Arial"/>
          <w:sz w:val="32"/>
          <w:szCs w:val="36"/>
        </w:rPr>
        <w:t>na:</w:t>
      </w:r>
    </w:p>
    <w:p w14:paraId="1E87723A" w14:textId="77777777" w:rsidR="00647A7E" w:rsidRPr="00FB07DD" w:rsidRDefault="00647A7E" w:rsidP="00647A7E">
      <w:pPr>
        <w:jc w:val="center"/>
        <w:rPr>
          <w:rStyle w:val="IntenseEmphasis1"/>
          <w:i/>
          <w:szCs w:val="36"/>
        </w:rPr>
      </w:pPr>
      <w:bookmarkStart w:id="4" w:name="OLE_LINK3"/>
      <w:bookmarkStart w:id="5" w:name="OLE_LINK4"/>
      <w:r w:rsidRPr="009A1D3C">
        <w:rPr>
          <w:rStyle w:val="IntenseEmphasis1"/>
          <w:i/>
          <w:szCs w:val="36"/>
        </w:rPr>
        <w:t>„Wdrożenie produkcyjne Systemu ISOK”</w:t>
      </w:r>
    </w:p>
    <w:bookmarkEnd w:id="4"/>
    <w:bookmarkEnd w:id="5"/>
    <w:p w14:paraId="4D35E852" w14:textId="77777777" w:rsidR="00647A7E" w:rsidRPr="0045036E" w:rsidRDefault="00647A7E" w:rsidP="00647A7E">
      <w:pPr>
        <w:pStyle w:val="Nagwek5"/>
        <w:rPr>
          <w:rStyle w:val="Uwydatnienie"/>
          <w:rFonts w:cs="Arial"/>
          <w:b w:val="0"/>
          <w:sz w:val="24"/>
        </w:rPr>
      </w:pPr>
    </w:p>
    <w:p w14:paraId="281E760B" w14:textId="77777777" w:rsidR="00647A7E" w:rsidRPr="007A2CE4" w:rsidRDefault="00647A7E" w:rsidP="00647A7E">
      <w:pPr>
        <w:jc w:val="center"/>
        <w:rPr>
          <w:rStyle w:val="Wyrnienieintensywne"/>
          <w:bCs w:val="0"/>
          <w:i w:val="0"/>
          <w:iCs w:val="0"/>
          <w:color w:val="auto"/>
          <w:sz w:val="36"/>
          <w:szCs w:val="36"/>
        </w:rPr>
      </w:pPr>
      <w:bookmarkStart w:id="6" w:name="_Toc294025575"/>
      <w:r w:rsidRPr="007A2CE4">
        <w:rPr>
          <w:rStyle w:val="Wyrnienieintensywne"/>
          <w:bCs w:val="0"/>
          <w:i w:val="0"/>
          <w:iCs w:val="0"/>
          <w:color w:val="auto"/>
          <w:sz w:val="36"/>
          <w:szCs w:val="36"/>
        </w:rPr>
        <w:t xml:space="preserve">Załącznik </w:t>
      </w:r>
      <w:bookmarkEnd w:id="6"/>
      <w:r w:rsidR="00724076">
        <w:rPr>
          <w:rStyle w:val="Wyrnienieintensywne"/>
          <w:bCs w:val="0"/>
          <w:i w:val="0"/>
          <w:iCs w:val="0"/>
          <w:color w:val="auto"/>
          <w:sz w:val="36"/>
          <w:szCs w:val="36"/>
        </w:rPr>
        <w:t>1</w:t>
      </w:r>
      <w:r w:rsidR="006F72CC">
        <w:rPr>
          <w:rStyle w:val="Wyrnienieintensywne"/>
          <w:bCs w:val="0"/>
          <w:i w:val="0"/>
          <w:iCs w:val="0"/>
          <w:color w:val="auto"/>
          <w:sz w:val="36"/>
          <w:szCs w:val="36"/>
        </w:rPr>
        <w:t>4</w:t>
      </w:r>
      <w:r w:rsidR="006F72CC" w:rsidRPr="007A2CE4">
        <w:rPr>
          <w:rStyle w:val="Wyrnienieintensywne"/>
          <w:bCs w:val="0"/>
          <w:i w:val="0"/>
          <w:iCs w:val="0"/>
          <w:color w:val="auto"/>
          <w:sz w:val="36"/>
          <w:szCs w:val="36"/>
        </w:rPr>
        <w:t xml:space="preserve"> </w:t>
      </w:r>
    </w:p>
    <w:p w14:paraId="33A35F2F" w14:textId="77777777" w:rsidR="00647A7E" w:rsidRPr="007A2CE4" w:rsidRDefault="006F72CC" w:rsidP="00647A7E">
      <w:pPr>
        <w:jc w:val="center"/>
        <w:rPr>
          <w:rStyle w:val="Wyrnienieintensywne"/>
          <w:bCs w:val="0"/>
          <w:i w:val="0"/>
          <w:iCs w:val="0"/>
          <w:color w:val="auto"/>
          <w:sz w:val="36"/>
          <w:szCs w:val="36"/>
        </w:rPr>
      </w:pPr>
      <w:bookmarkStart w:id="7" w:name="_Toc294025577"/>
      <w:r>
        <w:rPr>
          <w:rStyle w:val="Wyrnienieintensywne"/>
          <w:bCs w:val="0"/>
          <w:i w:val="0"/>
          <w:iCs w:val="0"/>
          <w:color w:val="auto"/>
          <w:sz w:val="36"/>
          <w:szCs w:val="36"/>
        </w:rPr>
        <w:t>Słownik pojęć</w:t>
      </w:r>
    </w:p>
    <w:p w14:paraId="1D876A17" w14:textId="77777777" w:rsidR="00647A7E" w:rsidRPr="007A2CE4" w:rsidRDefault="00647A7E" w:rsidP="00647A7E">
      <w:pPr>
        <w:jc w:val="center"/>
        <w:rPr>
          <w:rStyle w:val="Wyrnienieintensywne"/>
          <w:bCs w:val="0"/>
          <w:i w:val="0"/>
          <w:iCs w:val="0"/>
          <w:color w:val="auto"/>
          <w:sz w:val="36"/>
          <w:szCs w:val="36"/>
        </w:rPr>
      </w:pPr>
      <w:r w:rsidRPr="007A2CE4">
        <w:rPr>
          <w:rStyle w:val="Wyrnienieintensywne"/>
          <w:bCs w:val="0"/>
          <w:i w:val="0"/>
          <w:iCs w:val="0"/>
          <w:color w:val="auto"/>
          <w:sz w:val="36"/>
          <w:szCs w:val="36"/>
        </w:rPr>
        <w:t xml:space="preserve"> Systemu ISOK</w:t>
      </w:r>
      <w:bookmarkEnd w:id="7"/>
    </w:p>
    <w:p w14:paraId="6EFDA9ED" w14:textId="77777777" w:rsidR="00647A7E" w:rsidRPr="0045036E" w:rsidRDefault="00647A7E" w:rsidP="00647A7E">
      <w:pPr>
        <w:pStyle w:val="Nagwek5"/>
        <w:rPr>
          <w:rStyle w:val="Uwydatnienie"/>
          <w:rFonts w:cs="Arial"/>
          <w:b w:val="0"/>
          <w:sz w:val="24"/>
        </w:rPr>
      </w:pPr>
    </w:p>
    <w:p w14:paraId="146CE46F" w14:textId="77777777" w:rsidR="00647A7E" w:rsidRPr="0045036E" w:rsidRDefault="00647A7E" w:rsidP="00647A7E">
      <w:pPr>
        <w:pStyle w:val="Nagwek5"/>
        <w:rPr>
          <w:rStyle w:val="Uwydatnienie"/>
          <w:rFonts w:cs="Arial"/>
          <w:b w:val="0"/>
          <w:sz w:val="24"/>
        </w:rPr>
      </w:pPr>
    </w:p>
    <w:p w14:paraId="30842934" w14:textId="77777777" w:rsidR="00647A7E" w:rsidRPr="0045036E" w:rsidRDefault="00647A7E" w:rsidP="00647A7E">
      <w:pPr>
        <w:pStyle w:val="Nagwek5"/>
        <w:rPr>
          <w:rStyle w:val="Uwydatnienie"/>
          <w:rFonts w:cs="Arial"/>
          <w:b w:val="0"/>
          <w:sz w:val="24"/>
        </w:rPr>
      </w:pPr>
    </w:p>
    <w:p w14:paraId="592D702E" w14:textId="77777777" w:rsidR="00647A7E" w:rsidRPr="0045036E" w:rsidRDefault="00647A7E" w:rsidP="00647A7E">
      <w:pPr>
        <w:pStyle w:val="Nagwek5"/>
        <w:rPr>
          <w:rStyle w:val="Uwydatnienie"/>
          <w:rFonts w:cs="Arial"/>
          <w:b w:val="0"/>
          <w:sz w:val="24"/>
        </w:rPr>
      </w:pPr>
    </w:p>
    <w:p w14:paraId="3F3568B5" w14:textId="77777777" w:rsidR="00647A7E" w:rsidRPr="0045036E" w:rsidRDefault="00647A7E" w:rsidP="00647A7E">
      <w:pPr>
        <w:pStyle w:val="Nagwek5"/>
        <w:jc w:val="center"/>
        <w:rPr>
          <w:rStyle w:val="Uwydatnienie"/>
          <w:rFonts w:cs="Arial"/>
          <w:b w:val="0"/>
          <w:sz w:val="24"/>
        </w:rPr>
      </w:pPr>
    </w:p>
    <w:p w14:paraId="7EFEB2FA" w14:textId="0DEDF235" w:rsidR="00AA138B" w:rsidRDefault="00647A7E" w:rsidP="00647A7E">
      <w:pPr>
        <w:pStyle w:val="Listanumerowana"/>
        <w:numPr>
          <w:ilvl w:val="0"/>
          <w:numId w:val="0"/>
        </w:numPr>
        <w:tabs>
          <w:tab w:val="num" w:pos="360"/>
        </w:tabs>
        <w:ind w:left="360" w:hanging="360"/>
      </w:pPr>
      <w:del w:id="8" w:author="Katarzyna Sobczak" w:date="2018-08-31T13:43:00Z">
        <w:r w:rsidRPr="00B92C94" w:rsidDel="00FE70C5">
          <w:rPr>
            <w:rStyle w:val="Uwydatnienie"/>
            <w:sz w:val="24"/>
          </w:rPr>
          <w:delText>Krajowy Zarząd Gospodarki Wodnej</w:delText>
        </w:r>
      </w:del>
      <w:ins w:id="9" w:author="Katarzyna Sobczak" w:date="2018-08-31T13:43:00Z">
        <w:r w:rsidR="00FE70C5">
          <w:rPr>
            <w:rStyle w:val="Uwydatnienie"/>
            <w:sz w:val="24"/>
          </w:rPr>
          <w:t>Państwowe Gospodarstwo Wodne Wody Polskie</w:t>
        </w:r>
      </w:ins>
      <w:r w:rsidRPr="00B92C94">
        <w:rPr>
          <w:rStyle w:val="Uwydatnienie"/>
          <w:sz w:val="24"/>
        </w:rPr>
        <w:t xml:space="preserve"> w imieniu własnym i Instytutu Meteorologii i</w:t>
      </w:r>
      <w:r w:rsidR="0006393A">
        <w:rPr>
          <w:rStyle w:val="Uwydatnienie"/>
          <w:sz w:val="24"/>
        </w:rPr>
        <w:t> </w:t>
      </w:r>
      <w:r w:rsidRPr="00B92C94">
        <w:rPr>
          <w:rStyle w:val="Uwydatnienie"/>
          <w:sz w:val="24"/>
        </w:rPr>
        <w:t>Gospodarki Wodnej</w:t>
      </w:r>
      <w:r w:rsidR="0006393A">
        <w:rPr>
          <w:rStyle w:val="Uwydatnienie"/>
          <w:sz w:val="24"/>
        </w:rPr>
        <w:t xml:space="preserve"> -</w:t>
      </w:r>
      <w:r w:rsidRPr="00B92C94">
        <w:rPr>
          <w:rStyle w:val="Uwydatnienie"/>
          <w:sz w:val="24"/>
        </w:rPr>
        <w:t xml:space="preserve"> Państwowego Instytutu Badawczego</w:t>
      </w:r>
    </w:p>
    <w:p w14:paraId="0C252F1D" w14:textId="77777777" w:rsidR="00AA138B" w:rsidRDefault="00AA138B" w:rsidP="00DE0501">
      <w:pPr>
        <w:pStyle w:val="Listanumerowana"/>
        <w:numPr>
          <w:ilvl w:val="0"/>
          <w:numId w:val="0"/>
        </w:numPr>
        <w:tabs>
          <w:tab w:val="num" w:pos="360"/>
        </w:tabs>
        <w:ind w:left="360" w:hanging="360"/>
      </w:pPr>
    </w:p>
    <w:p w14:paraId="098D1C9E" w14:textId="77777777" w:rsidR="00AA138B" w:rsidRDefault="00AA138B" w:rsidP="00DE0501">
      <w:pPr>
        <w:pStyle w:val="Listanumerowana"/>
        <w:numPr>
          <w:ilvl w:val="0"/>
          <w:numId w:val="0"/>
        </w:numPr>
        <w:tabs>
          <w:tab w:val="num" w:pos="360"/>
        </w:tabs>
        <w:ind w:left="360" w:hanging="360"/>
      </w:pPr>
    </w:p>
    <w:p w14:paraId="058F8BE7" w14:textId="77777777" w:rsidR="00AA138B" w:rsidRDefault="00AA138B" w:rsidP="00DE0501">
      <w:pPr>
        <w:pStyle w:val="Listanumerowana"/>
        <w:numPr>
          <w:ilvl w:val="0"/>
          <w:numId w:val="0"/>
        </w:numPr>
        <w:tabs>
          <w:tab w:val="num" w:pos="360"/>
        </w:tabs>
        <w:ind w:left="360" w:hanging="360"/>
      </w:pPr>
    </w:p>
    <w:p w14:paraId="6EF6E0BA" w14:textId="77777777" w:rsidR="00AA138B" w:rsidRDefault="00AA138B" w:rsidP="00DE0501">
      <w:pPr>
        <w:pStyle w:val="Listanumerowana"/>
        <w:numPr>
          <w:ilvl w:val="0"/>
          <w:numId w:val="0"/>
        </w:numPr>
        <w:tabs>
          <w:tab w:val="num" w:pos="360"/>
        </w:tabs>
        <w:ind w:left="360" w:hanging="360"/>
      </w:pPr>
    </w:p>
    <w:p w14:paraId="1018282C" w14:textId="77777777" w:rsidR="00AA138B" w:rsidRDefault="00AA138B" w:rsidP="00DE0501">
      <w:pPr>
        <w:pStyle w:val="Listanumerowana"/>
        <w:numPr>
          <w:ilvl w:val="0"/>
          <w:numId w:val="0"/>
        </w:numPr>
        <w:tabs>
          <w:tab w:val="num" w:pos="360"/>
        </w:tabs>
        <w:ind w:left="360" w:hanging="360"/>
      </w:pPr>
    </w:p>
    <w:p w14:paraId="09C9E958" w14:textId="77777777" w:rsidR="00AA138B" w:rsidRDefault="00AA138B" w:rsidP="00DE0501">
      <w:pPr>
        <w:pStyle w:val="Listanumerowana"/>
        <w:numPr>
          <w:ilvl w:val="0"/>
          <w:numId w:val="0"/>
        </w:numPr>
        <w:tabs>
          <w:tab w:val="num" w:pos="360"/>
        </w:tabs>
        <w:ind w:left="360" w:hanging="360"/>
      </w:pPr>
    </w:p>
    <w:p w14:paraId="220981C7" w14:textId="77777777" w:rsidR="00AA138B" w:rsidRDefault="00AA138B" w:rsidP="00DE0501">
      <w:pPr>
        <w:pStyle w:val="Listanumerowana"/>
        <w:numPr>
          <w:ilvl w:val="0"/>
          <w:numId w:val="0"/>
        </w:numPr>
        <w:tabs>
          <w:tab w:val="num" w:pos="360"/>
        </w:tabs>
        <w:ind w:left="360" w:hanging="360"/>
      </w:pPr>
    </w:p>
    <w:p w14:paraId="61C47A98" w14:textId="77777777" w:rsidR="00AA138B" w:rsidRDefault="00AA138B" w:rsidP="00DE0501">
      <w:pPr>
        <w:pStyle w:val="Listanumerowana"/>
        <w:numPr>
          <w:ilvl w:val="0"/>
          <w:numId w:val="0"/>
        </w:numPr>
        <w:tabs>
          <w:tab w:val="num" w:pos="360"/>
        </w:tabs>
        <w:ind w:left="360" w:hanging="360"/>
      </w:pPr>
    </w:p>
    <w:p w14:paraId="49A0081D" w14:textId="77777777" w:rsidR="00AA138B" w:rsidRDefault="00AA138B" w:rsidP="00DE0501">
      <w:pPr>
        <w:pStyle w:val="Listanumerowana"/>
        <w:numPr>
          <w:ilvl w:val="0"/>
          <w:numId w:val="0"/>
        </w:numPr>
        <w:tabs>
          <w:tab w:val="num" w:pos="360"/>
        </w:tabs>
        <w:ind w:left="360" w:hanging="360"/>
      </w:pPr>
    </w:p>
    <w:p w14:paraId="1B6413C8" w14:textId="77777777" w:rsidR="00AA138B" w:rsidRDefault="00AA138B" w:rsidP="00DE0501">
      <w:pPr>
        <w:pStyle w:val="Listanumerowana"/>
        <w:numPr>
          <w:ilvl w:val="0"/>
          <w:numId w:val="0"/>
        </w:numPr>
        <w:tabs>
          <w:tab w:val="num" w:pos="360"/>
        </w:tabs>
        <w:ind w:left="360" w:hanging="360"/>
      </w:pPr>
    </w:p>
    <w:p w14:paraId="6957B1ED" w14:textId="77777777" w:rsidR="007A2CE4" w:rsidRPr="00B93081" w:rsidRDefault="00427719" w:rsidP="00427719">
      <w:pPr>
        <w:pStyle w:val="Listanumerowana"/>
        <w:numPr>
          <w:ilvl w:val="0"/>
          <w:numId w:val="0"/>
        </w:numPr>
        <w:tabs>
          <w:tab w:val="num" w:pos="360"/>
        </w:tabs>
        <w:ind w:left="360" w:hanging="360"/>
        <w:rPr>
          <w:b/>
          <w:sz w:val="28"/>
          <w:szCs w:val="28"/>
        </w:rPr>
      </w:pPr>
      <w:r w:rsidRPr="00427719">
        <w:br w:type="page"/>
      </w:r>
      <w:bookmarkStart w:id="10" w:name="_Toc294025580"/>
      <w:r w:rsidR="007A2CE4" w:rsidRPr="00B93081">
        <w:rPr>
          <w:b/>
          <w:sz w:val="28"/>
          <w:szCs w:val="28"/>
        </w:rPr>
        <w:lastRenderedPageBreak/>
        <w:t>Spis treści</w:t>
      </w:r>
      <w:bookmarkEnd w:id="10"/>
    </w:p>
    <w:p w14:paraId="469A105D" w14:textId="77777777" w:rsidR="00902F95" w:rsidRDefault="003D55D3">
      <w:pPr>
        <w:pStyle w:val="Spistreci1"/>
        <w:tabs>
          <w:tab w:val="left" w:pos="440"/>
        </w:tabs>
        <w:rPr>
          <w:rFonts w:asciiTheme="minorHAnsi" w:eastAsiaTheme="minorEastAsia" w:hAnsiTheme="minorHAnsi" w:cstheme="minorBidi"/>
          <w:noProof/>
          <w:sz w:val="22"/>
          <w:szCs w:val="22"/>
          <w:lang w:eastAsia="pl-PL"/>
        </w:rPr>
      </w:pPr>
      <w:r w:rsidRPr="00601E5B">
        <w:fldChar w:fldCharType="begin"/>
      </w:r>
      <w:r w:rsidR="007A2CE4" w:rsidRPr="00601E5B">
        <w:instrText xml:space="preserve"> TOC \o "1-3" \h \z \u </w:instrText>
      </w:r>
      <w:r w:rsidRPr="00601E5B">
        <w:fldChar w:fldCharType="separate"/>
      </w:r>
      <w:hyperlink w:anchor="_Toc469568562" w:history="1">
        <w:r w:rsidR="00902F95" w:rsidRPr="00605E33">
          <w:rPr>
            <w:rStyle w:val="Hipercze"/>
            <w:noProof/>
          </w:rPr>
          <w:t>1.</w:t>
        </w:r>
        <w:r w:rsidR="00902F95">
          <w:rPr>
            <w:rFonts w:asciiTheme="minorHAnsi" w:eastAsiaTheme="minorEastAsia" w:hAnsiTheme="minorHAnsi" w:cstheme="minorBidi"/>
            <w:noProof/>
            <w:sz w:val="22"/>
            <w:szCs w:val="22"/>
            <w:lang w:eastAsia="pl-PL"/>
          </w:rPr>
          <w:tab/>
        </w:r>
        <w:r w:rsidR="00902F95" w:rsidRPr="00605E33">
          <w:rPr>
            <w:rStyle w:val="Hipercze"/>
            <w:noProof/>
          </w:rPr>
          <w:t>Definicje stosowane w niniejszym postępowaniu</w:t>
        </w:r>
        <w:r w:rsidR="00902F95">
          <w:rPr>
            <w:noProof/>
            <w:webHidden/>
          </w:rPr>
          <w:tab/>
        </w:r>
        <w:r w:rsidR="00902F95">
          <w:rPr>
            <w:noProof/>
            <w:webHidden/>
          </w:rPr>
          <w:fldChar w:fldCharType="begin"/>
        </w:r>
        <w:r w:rsidR="00902F95">
          <w:rPr>
            <w:noProof/>
            <w:webHidden/>
          </w:rPr>
          <w:instrText xml:space="preserve"> PAGEREF _Toc469568562 \h </w:instrText>
        </w:r>
        <w:r w:rsidR="00902F95">
          <w:rPr>
            <w:noProof/>
            <w:webHidden/>
          </w:rPr>
        </w:r>
        <w:r w:rsidR="00902F95">
          <w:rPr>
            <w:noProof/>
            <w:webHidden/>
          </w:rPr>
          <w:fldChar w:fldCharType="separate"/>
        </w:r>
        <w:r w:rsidR="00902F95">
          <w:rPr>
            <w:noProof/>
            <w:webHidden/>
          </w:rPr>
          <w:t>3</w:t>
        </w:r>
        <w:r w:rsidR="00902F95">
          <w:rPr>
            <w:noProof/>
            <w:webHidden/>
          </w:rPr>
          <w:fldChar w:fldCharType="end"/>
        </w:r>
      </w:hyperlink>
    </w:p>
    <w:p w14:paraId="2EA12DA2" w14:textId="77777777" w:rsidR="007A2CE4" w:rsidRDefault="003D55D3" w:rsidP="007A2CE4">
      <w:pPr>
        <w:pStyle w:val="Listanumerowana"/>
        <w:numPr>
          <w:ilvl w:val="0"/>
          <w:numId w:val="0"/>
        </w:numPr>
        <w:tabs>
          <w:tab w:val="num" w:pos="360"/>
        </w:tabs>
        <w:ind w:left="360" w:hanging="360"/>
      </w:pPr>
      <w:r w:rsidRPr="00601E5B">
        <w:fldChar w:fldCharType="end"/>
      </w:r>
    </w:p>
    <w:p w14:paraId="78606E99" w14:textId="77777777" w:rsidR="00AA138B" w:rsidRDefault="00AA138B" w:rsidP="00DE0501">
      <w:pPr>
        <w:pStyle w:val="Listanumerowana"/>
        <w:numPr>
          <w:ilvl w:val="0"/>
          <w:numId w:val="0"/>
        </w:numPr>
        <w:tabs>
          <w:tab w:val="num" w:pos="360"/>
        </w:tabs>
        <w:ind w:left="360" w:hanging="360"/>
      </w:pPr>
    </w:p>
    <w:p w14:paraId="267FE01D" w14:textId="77777777" w:rsidR="00AA138B" w:rsidRDefault="00AA138B" w:rsidP="00DE0501">
      <w:pPr>
        <w:pStyle w:val="Listanumerowana"/>
        <w:numPr>
          <w:ilvl w:val="0"/>
          <w:numId w:val="0"/>
        </w:numPr>
        <w:tabs>
          <w:tab w:val="num" w:pos="360"/>
        </w:tabs>
        <w:ind w:left="360" w:hanging="360"/>
      </w:pPr>
    </w:p>
    <w:p w14:paraId="12C58E2E" w14:textId="77777777" w:rsidR="00AA138B" w:rsidRDefault="00AA138B" w:rsidP="00DE0501">
      <w:pPr>
        <w:pStyle w:val="Listanumerowana"/>
        <w:numPr>
          <w:ilvl w:val="0"/>
          <w:numId w:val="0"/>
        </w:numPr>
        <w:tabs>
          <w:tab w:val="num" w:pos="360"/>
        </w:tabs>
        <w:ind w:left="360" w:hanging="360"/>
      </w:pPr>
    </w:p>
    <w:p w14:paraId="3FEC45CA" w14:textId="77777777" w:rsidR="00AA138B" w:rsidRDefault="00AA138B" w:rsidP="00DE0501">
      <w:pPr>
        <w:pStyle w:val="Listanumerowana"/>
        <w:numPr>
          <w:ilvl w:val="0"/>
          <w:numId w:val="0"/>
        </w:numPr>
        <w:tabs>
          <w:tab w:val="num" w:pos="360"/>
        </w:tabs>
        <w:ind w:left="360" w:hanging="360"/>
      </w:pPr>
    </w:p>
    <w:p w14:paraId="663E305F" w14:textId="77777777" w:rsidR="007A2CE4" w:rsidRDefault="007A2CE4" w:rsidP="00DE0501">
      <w:pPr>
        <w:pStyle w:val="Listanumerowana"/>
        <w:numPr>
          <w:ilvl w:val="0"/>
          <w:numId w:val="0"/>
        </w:numPr>
        <w:tabs>
          <w:tab w:val="num" w:pos="360"/>
        </w:tabs>
        <w:ind w:left="360" w:hanging="360"/>
      </w:pPr>
    </w:p>
    <w:p w14:paraId="7AD28C1E" w14:textId="77777777" w:rsidR="00E924B4" w:rsidRDefault="00E924B4" w:rsidP="00DE0501">
      <w:pPr>
        <w:pStyle w:val="Listanumerowana"/>
        <w:numPr>
          <w:ilvl w:val="0"/>
          <w:numId w:val="0"/>
        </w:numPr>
        <w:tabs>
          <w:tab w:val="num" w:pos="360"/>
        </w:tabs>
        <w:ind w:left="360" w:hanging="360"/>
      </w:pPr>
    </w:p>
    <w:p w14:paraId="7A565268" w14:textId="77777777" w:rsidR="00E924B4" w:rsidRDefault="00E924B4" w:rsidP="00DE0501">
      <w:pPr>
        <w:pStyle w:val="Listanumerowana"/>
        <w:numPr>
          <w:ilvl w:val="0"/>
          <w:numId w:val="0"/>
        </w:numPr>
        <w:tabs>
          <w:tab w:val="num" w:pos="360"/>
        </w:tabs>
        <w:ind w:left="360" w:hanging="360"/>
      </w:pPr>
    </w:p>
    <w:p w14:paraId="5CA45531" w14:textId="77777777" w:rsidR="007A2CE4" w:rsidRDefault="007A2CE4" w:rsidP="00DE0501">
      <w:pPr>
        <w:pStyle w:val="Listanumerowana"/>
        <w:numPr>
          <w:ilvl w:val="0"/>
          <w:numId w:val="0"/>
        </w:numPr>
        <w:tabs>
          <w:tab w:val="num" w:pos="360"/>
        </w:tabs>
        <w:ind w:left="360" w:hanging="360"/>
      </w:pPr>
    </w:p>
    <w:p w14:paraId="27652AEB" w14:textId="77777777" w:rsidR="007A2CE4" w:rsidRDefault="007A2CE4" w:rsidP="00DE0501">
      <w:pPr>
        <w:pStyle w:val="Listanumerowana"/>
        <w:numPr>
          <w:ilvl w:val="0"/>
          <w:numId w:val="0"/>
        </w:numPr>
        <w:tabs>
          <w:tab w:val="num" w:pos="360"/>
        </w:tabs>
        <w:ind w:left="360" w:hanging="360"/>
      </w:pPr>
    </w:p>
    <w:p w14:paraId="6F2C4559" w14:textId="77777777" w:rsidR="007A2CE4" w:rsidRDefault="007A2CE4" w:rsidP="00DE0501">
      <w:pPr>
        <w:pStyle w:val="Listanumerowana"/>
        <w:numPr>
          <w:ilvl w:val="0"/>
          <w:numId w:val="0"/>
        </w:numPr>
        <w:tabs>
          <w:tab w:val="num" w:pos="360"/>
        </w:tabs>
        <w:ind w:left="360" w:hanging="360"/>
      </w:pPr>
    </w:p>
    <w:p w14:paraId="106D4838" w14:textId="77777777" w:rsidR="007A2CE4" w:rsidRDefault="007A2CE4" w:rsidP="00DE0501">
      <w:pPr>
        <w:pStyle w:val="Listanumerowana"/>
        <w:numPr>
          <w:ilvl w:val="0"/>
          <w:numId w:val="0"/>
        </w:numPr>
        <w:tabs>
          <w:tab w:val="num" w:pos="360"/>
        </w:tabs>
        <w:ind w:left="360" w:hanging="360"/>
      </w:pPr>
    </w:p>
    <w:p w14:paraId="4B783A93" w14:textId="77777777" w:rsidR="007A2CE4" w:rsidRDefault="007A2CE4" w:rsidP="00DE0501">
      <w:pPr>
        <w:pStyle w:val="Listanumerowana"/>
        <w:numPr>
          <w:ilvl w:val="0"/>
          <w:numId w:val="0"/>
        </w:numPr>
        <w:tabs>
          <w:tab w:val="num" w:pos="360"/>
        </w:tabs>
        <w:ind w:left="360" w:hanging="360"/>
      </w:pPr>
    </w:p>
    <w:p w14:paraId="5E6BF603" w14:textId="77777777" w:rsidR="007A2CE4" w:rsidRDefault="007A2CE4" w:rsidP="00DE0501">
      <w:pPr>
        <w:pStyle w:val="Listanumerowana"/>
        <w:numPr>
          <w:ilvl w:val="0"/>
          <w:numId w:val="0"/>
        </w:numPr>
        <w:tabs>
          <w:tab w:val="num" w:pos="360"/>
        </w:tabs>
        <w:ind w:left="360" w:hanging="360"/>
      </w:pPr>
    </w:p>
    <w:p w14:paraId="6EC9BE68" w14:textId="77777777" w:rsidR="007A2CE4" w:rsidRDefault="007A2CE4" w:rsidP="00DE0501">
      <w:pPr>
        <w:pStyle w:val="Listanumerowana"/>
        <w:numPr>
          <w:ilvl w:val="0"/>
          <w:numId w:val="0"/>
        </w:numPr>
        <w:tabs>
          <w:tab w:val="num" w:pos="360"/>
        </w:tabs>
        <w:ind w:left="360" w:hanging="360"/>
      </w:pPr>
    </w:p>
    <w:p w14:paraId="4C9A9C82" w14:textId="77777777" w:rsidR="007A2CE4" w:rsidRDefault="007A2CE4" w:rsidP="00DE0501">
      <w:pPr>
        <w:pStyle w:val="Listanumerowana"/>
        <w:numPr>
          <w:ilvl w:val="0"/>
          <w:numId w:val="0"/>
        </w:numPr>
        <w:tabs>
          <w:tab w:val="num" w:pos="360"/>
        </w:tabs>
        <w:ind w:left="360" w:hanging="360"/>
      </w:pPr>
    </w:p>
    <w:p w14:paraId="62730376" w14:textId="77777777" w:rsidR="007A2CE4" w:rsidRDefault="007A2CE4" w:rsidP="00DE0501">
      <w:pPr>
        <w:pStyle w:val="Listanumerowana"/>
        <w:numPr>
          <w:ilvl w:val="0"/>
          <w:numId w:val="0"/>
        </w:numPr>
        <w:tabs>
          <w:tab w:val="num" w:pos="360"/>
        </w:tabs>
        <w:ind w:left="360" w:hanging="360"/>
      </w:pPr>
    </w:p>
    <w:p w14:paraId="7158B6B5" w14:textId="77777777" w:rsidR="007A2CE4" w:rsidRDefault="007A2CE4" w:rsidP="00DE0501">
      <w:pPr>
        <w:pStyle w:val="Listanumerowana"/>
        <w:numPr>
          <w:ilvl w:val="0"/>
          <w:numId w:val="0"/>
        </w:numPr>
        <w:tabs>
          <w:tab w:val="num" w:pos="360"/>
        </w:tabs>
        <w:ind w:left="360" w:hanging="360"/>
      </w:pPr>
    </w:p>
    <w:p w14:paraId="73662CB8" w14:textId="77777777" w:rsidR="007A2CE4" w:rsidRDefault="007A2CE4" w:rsidP="00DE0501">
      <w:pPr>
        <w:pStyle w:val="Listanumerowana"/>
        <w:numPr>
          <w:ilvl w:val="0"/>
          <w:numId w:val="0"/>
        </w:numPr>
        <w:tabs>
          <w:tab w:val="num" w:pos="360"/>
        </w:tabs>
        <w:ind w:left="360" w:hanging="360"/>
      </w:pPr>
    </w:p>
    <w:p w14:paraId="31CE8F7F" w14:textId="77777777" w:rsidR="007A2CE4" w:rsidRDefault="007A2CE4" w:rsidP="00DE0501">
      <w:pPr>
        <w:pStyle w:val="Listanumerowana"/>
        <w:numPr>
          <w:ilvl w:val="0"/>
          <w:numId w:val="0"/>
        </w:numPr>
        <w:tabs>
          <w:tab w:val="num" w:pos="360"/>
        </w:tabs>
        <w:ind w:left="360" w:hanging="360"/>
      </w:pPr>
    </w:p>
    <w:p w14:paraId="5C63D054" w14:textId="77777777" w:rsidR="00596D8D" w:rsidRPr="00F06772" w:rsidRDefault="00502C8D" w:rsidP="00942C16">
      <w:pPr>
        <w:pStyle w:val="Nagwek1"/>
        <w:numPr>
          <w:ilvl w:val="0"/>
          <w:numId w:val="0"/>
        </w:numPr>
        <w:ind w:left="714"/>
      </w:pPr>
      <w:r>
        <w:br w:type="page"/>
      </w:r>
    </w:p>
    <w:p w14:paraId="7C3C1482" w14:textId="77777777" w:rsidR="007A2CE4" w:rsidRPr="007A2CE4" w:rsidRDefault="007A2CE4" w:rsidP="0013366A">
      <w:pPr>
        <w:pStyle w:val="Nagwek1"/>
      </w:pPr>
      <w:bookmarkStart w:id="11" w:name="_Toc326753474"/>
      <w:bookmarkStart w:id="12" w:name="_Toc326753514"/>
      <w:bookmarkStart w:id="13" w:name="_Toc326753601"/>
      <w:bookmarkStart w:id="14" w:name="_Toc326764360"/>
      <w:bookmarkStart w:id="15" w:name="_Toc326764381"/>
      <w:bookmarkStart w:id="16" w:name="_Toc326764400"/>
      <w:bookmarkStart w:id="17" w:name="_Toc326764418"/>
      <w:bookmarkStart w:id="18" w:name="_Toc326764446"/>
      <w:bookmarkStart w:id="19" w:name="_Toc326764475"/>
      <w:bookmarkStart w:id="20" w:name="_Toc326764551"/>
      <w:bookmarkStart w:id="21" w:name="_Toc326764573"/>
      <w:bookmarkStart w:id="22" w:name="_Toc326764596"/>
      <w:bookmarkStart w:id="23" w:name="_Toc469568562"/>
      <w:bookmarkEnd w:id="11"/>
      <w:bookmarkEnd w:id="12"/>
      <w:bookmarkEnd w:id="13"/>
      <w:bookmarkEnd w:id="14"/>
      <w:bookmarkEnd w:id="15"/>
      <w:bookmarkEnd w:id="16"/>
      <w:bookmarkEnd w:id="17"/>
      <w:bookmarkEnd w:id="18"/>
      <w:bookmarkEnd w:id="19"/>
      <w:bookmarkEnd w:id="20"/>
      <w:bookmarkEnd w:id="21"/>
      <w:bookmarkEnd w:id="22"/>
      <w:r w:rsidRPr="007A2CE4">
        <w:t>Definicje</w:t>
      </w:r>
      <w:r>
        <w:t xml:space="preserve"> stosowane </w:t>
      </w:r>
      <w:r w:rsidR="006F72CC">
        <w:t>w niniejszym postępowaniu</w:t>
      </w:r>
      <w:bookmarkEnd w:id="23"/>
    </w:p>
    <w:p w14:paraId="27EBB1F2" w14:textId="0516E89E" w:rsidR="006F72CC" w:rsidRPr="006F72CC" w:rsidRDefault="006F72CC" w:rsidP="006F72CC">
      <w:pPr>
        <w:pStyle w:val="Akapitzlist"/>
        <w:numPr>
          <w:ilvl w:val="0"/>
          <w:numId w:val="19"/>
        </w:numPr>
        <w:spacing w:after="200"/>
        <w:rPr>
          <w:rFonts w:ascii="Times New Roman" w:hAnsi="Times New Roman" w:cs="Times New Roman"/>
          <w:i/>
          <w:sz w:val="24"/>
          <w:szCs w:val="24"/>
        </w:rPr>
      </w:pPr>
      <w:r w:rsidRPr="006F72CC">
        <w:rPr>
          <w:rFonts w:ascii="Times New Roman" w:hAnsi="Times New Roman" w:cs="Times New Roman"/>
          <w:b/>
          <w:i/>
          <w:sz w:val="24"/>
          <w:szCs w:val="24"/>
        </w:rPr>
        <w:t xml:space="preserve">Błąd Krytyczny, Poważny i Zwykły – </w:t>
      </w:r>
      <w:r w:rsidRPr="006F72CC">
        <w:rPr>
          <w:rFonts w:ascii="Times New Roman" w:hAnsi="Times New Roman" w:cs="Times New Roman"/>
          <w:i/>
          <w:sz w:val="24"/>
          <w:szCs w:val="24"/>
        </w:rPr>
        <w:t>definicje w Umowie</w:t>
      </w:r>
      <w:r w:rsidR="000B4F8D">
        <w:rPr>
          <w:rFonts w:ascii="Times New Roman" w:hAnsi="Times New Roman" w:cs="Times New Roman"/>
          <w:i/>
          <w:sz w:val="24"/>
          <w:szCs w:val="24"/>
        </w:rPr>
        <w:t xml:space="preserve"> na Wdrożenie</w:t>
      </w:r>
      <w:r w:rsidRPr="006F72CC">
        <w:rPr>
          <w:rFonts w:ascii="Times New Roman" w:hAnsi="Times New Roman" w:cs="Times New Roman"/>
          <w:i/>
          <w:sz w:val="24"/>
          <w:szCs w:val="24"/>
        </w:rPr>
        <w:t>.</w:t>
      </w:r>
    </w:p>
    <w:p w14:paraId="181647FD" w14:textId="77777777" w:rsidR="006F72CC" w:rsidRPr="006F72CC" w:rsidRDefault="006F72CC" w:rsidP="006F72CC">
      <w:pPr>
        <w:pStyle w:val="Akapitzlist"/>
        <w:numPr>
          <w:ilvl w:val="0"/>
          <w:numId w:val="19"/>
        </w:numPr>
        <w:spacing w:after="200"/>
        <w:rPr>
          <w:rFonts w:ascii="Times New Roman" w:hAnsi="Times New Roman" w:cs="Times New Roman"/>
          <w:i/>
          <w:sz w:val="24"/>
          <w:szCs w:val="24"/>
        </w:rPr>
      </w:pPr>
      <w:r w:rsidRPr="006F72CC">
        <w:rPr>
          <w:rFonts w:ascii="Times New Roman" w:hAnsi="Times New Roman" w:cs="Times New Roman"/>
          <w:b/>
          <w:i/>
          <w:sz w:val="24"/>
          <w:szCs w:val="24"/>
        </w:rPr>
        <w:t xml:space="preserve">Protokół odbioru – </w:t>
      </w:r>
      <w:r w:rsidRPr="006F72CC">
        <w:rPr>
          <w:rFonts w:ascii="Times New Roman" w:hAnsi="Times New Roman" w:cs="Times New Roman"/>
          <w:i/>
          <w:sz w:val="24"/>
          <w:szCs w:val="24"/>
        </w:rPr>
        <w:t>dokument potwierdzający odebranie przez Zamawiającego prac/produktów od Wykonawcy w określonym zakresie. Protokół określa zakres odbieranych prac/produktów i wymaga podpisu osób upoważnionych ze strony Zamawiającego i Wykonawcy.</w:t>
      </w:r>
    </w:p>
    <w:p w14:paraId="29D47BCB" w14:textId="77777777" w:rsidR="006F72CC" w:rsidRPr="006F72CC" w:rsidRDefault="006F72CC" w:rsidP="006F72CC">
      <w:pPr>
        <w:pStyle w:val="Akapitzlist"/>
        <w:numPr>
          <w:ilvl w:val="0"/>
          <w:numId w:val="19"/>
        </w:numPr>
        <w:spacing w:after="200"/>
        <w:rPr>
          <w:rFonts w:ascii="Times New Roman" w:hAnsi="Times New Roman" w:cs="Times New Roman"/>
          <w:i/>
          <w:sz w:val="24"/>
          <w:szCs w:val="24"/>
        </w:rPr>
      </w:pPr>
      <w:r w:rsidRPr="006F72CC">
        <w:rPr>
          <w:rFonts w:ascii="Times New Roman" w:hAnsi="Times New Roman" w:cs="Times New Roman"/>
          <w:b/>
          <w:i/>
          <w:sz w:val="24"/>
          <w:szCs w:val="24"/>
        </w:rPr>
        <w:t>Krok testowy –</w:t>
      </w:r>
      <w:r w:rsidRPr="006F72CC">
        <w:rPr>
          <w:rFonts w:ascii="Times New Roman" w:hAnsi="Times New Roman" w:cs="Times New Roman"/>
          <w:i/>
          <w:sz w:val="24"/>
          <w:szCs w:val="24"/>
        </w:rPr>
        <w:t xml:space="preserve"> jest elementem przypadku testowego, opisującym czynności do wykonania w ramach testowania.</w:t>
      </w:r>
    </w:p>
    <w:p w14:paraId="579DEE24" w14:textId="2E761D8D" w:rsidR="006F72CC" w:rsidRDefault="006F72CC" w:rsidP="006F72CC">
      <w:pPr>
        <w:pStyle w:val="Akapitzlist"/>
        <w:numPr>
          <w:ilvl w:val="0"/>
          <w:numId w:val="19"/>
        </w:numPr>
        <w:spacing w:after="200"/>
        <w:rPr>
          <w:rFonts w:ascii="Times New Roman" w:hAnsi="Times New Roman" w:cs="Times New Roman"/>
          <w:i/>
          <w:sz w:val="24"/>
          <w:szCs w:val="24"/>
        </w:rPr>
      </w:pPr>
      <w:r w:rsidRPr="006F72CC">
        <w:rPr>
          <w:rFonts w:ascii="Times New Roman" w:hAnsi="Times New Roman" w:cs="Times New Roman"/>
          <w:b/>
          <w:i/>
          <w:sz w:val="24"/>
          <w:szCs w:val="24"/>
        </w:rPr>
        <w:t xml:space="preserve">Przypadek testowy – </w:t>
      </w:r>
      <w:r w:rsidRPr="006F72CC">
        <w:rPr>
          <w:rFonts w:ascii="Times New Roman" w:hAnsi="Times New Roman" w:cs="Times New Roman"/>
          <w:i/>
          <w:sz w:val="24"/>
          <w:szCs w:val="24"/>
        </w:rPr>
        <w:t>jest fragmentem Scenariusza testowego opisującym sposób weryfikacji pojedynczego wariantu realizacji procesu biznesowego. Przypadek testowy składa się z co najmniej jednego kroku testowego.</w:t>
      </w:r>
    </w:p>
    <w:p w14:paraId="04587F7F" w14:textId="273A6139" w:rsidR="00CD1CDF" w:rsidRPr="006F72CC" w:rsidRDefault="00CD1CDF" w:rsidP="00CD1CDF">
      <w:pPr>
        <w:pStyle w:val="Akapitzlist"/>
        <w:numPr>
          <w:ilvl w:val="0"/>
          <w:numId w:val="19"/>
        </w:numPr>
        <w:spacing w:after="200"/>
        <w:rPr>
          <w:rFonts w:ascii="Times New Roman" w:hAnsi="Times New Roman" w:cs="Times New Roman"/>
          <w:i/>
          <w:sz w:val="24"/>
          <w:szCs w:val="24"/>
        </w:rPr>
      </w:pPr>
      <w:r w:rsidRPr="00CD1CDF">
        <w:rPr>
          <w:rFonts w:ascii="Times New Roman" w:hAnsi="Times New Roman" w:cs="Times New Roman"/>
          <w:b/>
          <w:i/>
          <w:sz w:val="24"/>
          <w:szCs w:val="24"/>
        </w:rPr>
        <w:t>Centrum Przetwarzania</w:t>
      </w:r>
      <w:r w:rsidRPr="00CD1CDF">
        <w:rPr>
          <w:rFonts w:ascii="Times New Roman" w:hAnsi="Times New Roman" w:cs="Times New Roman"/>
          <w:i/>
          <w:sz w:val="24"/>
          <w:szCs w:val="24"/>
        </w:rPr>
        <w:t xml:space="preserve"> – oznacza </w:t>
      </w:r>
      <w:r>
        <w:rPr>
          <w:rFonts w:ascii="Times New Roman" w:hAnsi="Times New Roman" w:cs="Times New Roman"/>
          <w:i/>
          <w:sz w:val="24"/>
          <w:szCs w:val="24"/>
        </w:rPr>
        <w:t xml:space="preserve">centra przetwarzania, gdzie umieszczone są komponenty sprzętowe i programowe Systemu ISOK. Obecnie przez pojęcie centra przetwarzania należy rozumieć: </w:t>
      </w:r>
      <w:r w:rsidRPr="00CD1CDF">
        <w:rPr>
          <w:rFonts w:ascii="Times New Roman" w:hAnsi="Times New Roman" w:cs="Times New Roman"/>
          <w:i/>
          <w:sz w:val="24"/>
          <w:szCs w:val="24"/>
        </w:rPr>
        <w:t>Węzeł ISOK – IMGW (Węzeł centralny) oraz Węzeł ISOK- KZGW (SIGW)</w:t>
      </w:r>
      <w:r>
        <w:rPr>
          <w:rFonts w:ascii="Times New Roman" w:hAnsi="Times New Roman" w:cs="Times New Roman"/>
          <w:i/>
          <w:sz w:val="24"/>
          <w:szCs w:val="24"/>
        </w:rPr>
        <w:t>, ISOK Centrum zapasowe.</w:t>
      </w:r>
      <w:r w:rsidRPr="00CD1CDF">
        <w:rPr>
          <w:rFonts w:ascii="Times New Roman" w:hAnsi="Times New Roman" w:cs="Times New Roman"/>
          <w:i/>
          <w:sz w:val="24"/>
          <w:szCs w:val="24"/>
        </w:rPr>
        <w:t>.</w:t>
      </w:r>
    </w:p>
    <w:p w14:paraId="60C5BB49" w14:textId="7507441D" w:rsidR="006F72CC" w:rsidRPr="006750A2" w:rsidRDefault="006F72CC" w:rsidP="006F72CC">
      <w:pPr>
        <w:pStyle w:val="Akapitzlist"/>
        <w:numPr>
          <w:ilvl w:val="0"/>
          <w:numId w:val="19"/>
        </w:numPr>
        <w:spacing w:after="200"/>
        <w:rPr>
          <w:rFonts w:ascii="Times New Roman" w:hAnsi="Times New Roman" w:cs="Times New Roman"/>
          <w:b/>
          <w:i/>
          <w:sz w:val="24"/>
          <w:szCs w:val="24"/>
        </w:rPr>
      </w:pPr>
      <w:r w:rsidRPr="00AA5394">
        <w:rPr>
          <w:rFonts w:ascii="Times New Roman" w:hAnsi="Times New Roman" w:cs="Times New Roman"/>
          <w:b/>
          <w:i/>
          <w:sz w:val="24"/>
          <w:szCs w:val="24"/>
        </w:rPr>
        <w:t>Dane produkcyjne –</w:t>
      </w:r>
      <w:r w:rsidRPr="00AA5394">
        <w:rPr>
          <w:rFonts w:ascii="Times New Roman" w:hAnsi="Times New Roman" w:cs="Times New Roman"/>
          <w:sz w:val="24"/>
          <w:szCs w:val="24"/>
        </w:rPr>
        <w:t xml:space="preserve"> o których mowa w </w:t>
      </w:r>
      <w:r w:rsidR="0006393A">
        <w:rPr>
          <w:rFonts w:ascii="Times New Roman" w:hAnsi="Times New Roman" w:cs="Times New Roman"/>
          <w:sz w:val="24"/>
          <w:szCs w:val="24"/>
        </w:rPr>
        <w:t>opisie przedmiotu zamówienia</w:t>
      </w:r>
      <w:r w:rsidRPr="00AA5394">
        <w:rPr>
          <w:rFonts w:ascii="Times New Roman" w:hAnsi="Times New Roman" w:cs="Times New Roman"/>
          <w:sz w:val="24"/>
          <w:szCs w:val="24"/>
        </w:rPr>
        <w:t xml:space="preserve"> oznaczają rzeczywiste dane jakie pochodzić będą z baz Zamawiającego. W przypadku, </w:t>
      </w:r>
      <w:r w:rsidR="0085331D">
        <w:rPr>
          <w:rFonts w:ascii="Times New Roman" w:hAnsi="Times New Roman" w:cs="Times New Roman"/>
          <w:sz w:val="24"/>
          <w:szCs w:val="24"/>
        </w:rPr>
        <w:br/>
      </w:r>
      <w:r w:rsidRPr="00AA5394">
        <w:rPr>
          <w:rFonts w:ascii="Times New Roman" w:hAnsi="Times New Roman" w:cs="Times New Roman"/>
          <w:sz w:val="24"/>
          <w:szCs w:val="24"/>
        </w:rPr>
        <w:t xml:space="preserve">gdy o danych produkcyjnych będzie mowa w części publikacyjnej oznaczać to będzie, </w:t>
      </w:r>
      <w:r w:rsidR="0085331D">
        <w:rPr>
          <w:rFonts w:ascii="Times New Roman" w:hAnsi="Times New Roman" w:cs="Times New Roman"/>
          <w:sz w:val="24"/>
          <w:szCs w:val="24"/>
        </w:rPr>
        <w:br/>
      </w:r>
      <w:r w:rsidRPr="00AA5394">
        <w:rPr>
          <w:rFonts w:ascii="Times New Roman" w:hAnsi="Times New Roman" w:cs="Times New Roman"/>
          <w:sz w:val="24"/>
          <w:szCs w:val="24"/>
        </w:rPr>
        <w:t xml:space="preserve">że dane takie będą do części publikacyjnej pobrane z baz produkcyjnych </w:t>
      </w:r>
      <w:r w:rsidR="0085331D">
        <w:rPr>
          <w:rFonts w:ascii="Times New Roman" w:hAnsi="Times New Roman" w:cs="Times New Roman"/>
          <w:sz w:val="24"/>
          <w:szCs w:val="24"/>
        </w:rPr>
        <w:br/>
      </w:r>
      <w:r w:rsidRPr="00AA5394">
        <w:rPr>
          <w:rFonts w:ascii="Times New Roman" w:hAnsi="Times New Roman" w:cs="Times New Roman"/>
          <w:sz w:val="24"/>
          <w:szCs w:val="24"/>
        </w:rPr>
        <w:t xml:space="preserve">(z ewentualnymi transformacjami jakie będą wymagane w takim przypadku), ale ich wartości nie będą mogły być modyfikowane poprzez portale publikacyjne </w:t>
      </w:r>
      <w:r w:rsidR="0085331D">
        <w:rPr>
          <w:rFonts w:ascii="Times New Roman" w:hAnsi="Times New Roman" w:cs="Times New Roman"/>
          <w:sz w:val="24"/>
          <w:szCs w:val="24"/>
        </w:rPr>
        <w:br/>
      </w:r>
      <w:r w:rsidRPr="00AA5394">
        <w:rPr>
          <w:rFonts w:ascii="Times New Roman" w:hAnsi="Times New Roman" w:cs="Times New Roman"/>
          <w:sz w:val="24"/>
          <w:szCs w:val="24"/>
        </w:rPr>
        <w:t>(na portalach publikacyjnych będą wyłącznie danymi do odczytu).</w:t>
      </w:r>
    </w:p>
    <w:p w14:paraId="1CAEC20D" w14:textId="06439974" w:rsidR="006750A2" w:rsidRPr="00AA5394" w:rsidRDefault="006750A2" w:rsidP="006F72CC">
      <w:pPr>
        <w:pStyle w:val="Akapitzlist"/>
        <w:numPr>
          <w:ilvl w:val="0"/>
          <w:numId w:val="19"/>
        </w:numPr>
        <w:spacing w:after="200"/>
        <w:rPr>
          <w:rFonts w:ascii="Times New Roman" w:hAnsi="Times New Roman" w:cs="Times New Roman"/>
          <w:b/>
          <w:i/>
          <w:sz w:val="24"/>
          <w:szCs w:val="24"/>
        </w:rPr>
      </w:pPr>
      <w:r w:rsidRPr="005B0B0D">
        <w:rPr>
          <w:rFonts w:ascii="Times New Roman" w:hAnsi="Times New Roman" w:cs="Times New Roman"/>
          <w:b/>
          <w:sz w:val="24"/>
          <w:szCs w:val="24"/>
        </w:rPr>
        <w:t>Dane publikacyjne</w:t>
      </w:r>
      <w:r w:rsidRPr="005B0B0D">
        <w:rPr>
          <w:rFonts w:ascii="Times New Roman" w:hAnsi="Times New Roman" w:cs="Times New Roman"/>
          <w:sz w:val="24"/>
          <w:szCs w:val="24"/>
        </w:rPr>
        <w:t xml:space="preserve"> – dane przeznaczone do rozpowszechniania </w:t>
      </w:r>
      <w:r w:rsidR="0085331D">
        <w:rPr>
          <w:rFonts w:ascii="Times New Roman" w:hAnsi="Times New Roman" w:cs="Times New Roman"/>
          <w:sz w:val="24"/>
          <w:szCs w:val="24"/>
        </w:rPr>
        <w:br/>
      </w:r>
      <w:r w:rsidRPr="005B0B0D">
        <w:rPr>
          <w:rFonts w:ascii="Times New Roman" w:hAnsi="Times New Roman" w:cs="Times New Roman"/>
          <w:sz w:val="24"/>
          <w:szCs w:val="24"/>
        </w:rPr>
        <w:t xml:space="preserve">(m.in. z wykorzystaniem usług INSPIRE), utworzone z danych produkcyjnych. </w:t>
      </w:r>
      <w:r w:rsidR="0085331D">
        <w:rPr>
          <w:rFonts w:ascii="Times New Roman" w:hAnsi="Times New Roman" w:cs="Times New Roman"/>
          <w:sz w:val="24"/>
          <w:szCs w:val="24"/>
        </w:rPr>
        <w:br/>
      </w:r>
      <w:r w:rsidRPr="005B0B0D">
        <w:rPr>
          <w:rFonts w:ascii="Times New Roman" w:hAnsi="Times New Roman" w:cs="Times New Roman"/>
          <w:sz w:val="24"/>
          <w:szCs w:val="24"/>
        </w:rPr>
        <w:t xml:space="preserve">Dane publikacyjne mogą być tożsame z danymi produkcyjnymi lub proces przetworzenia danych do postaci publikacyjnej może mieć charakter stratny </w:t>
      </w:r>
      <w:r w:rsidR="0085331D">
        <w:rPr>
          <w:rFonts w:ascii="Times New Roman" w:hAnsi="Times New Roman" w:cs="Times New Roman"/>
          <w:sz w:val="24"/>
          <w:szCs w:val="24"/>
        </w:rPr>
        <w:br/>
      </w:r>
      <w:r w:rsidRPr="005B0B0D">
        <w:rPr>
          <w:rFonts w:ascii="Times New Roman" w:hAnsi="Times New Roman" w:cs="Times New Roman"/>
          <w:sz w:val="24"/>
          <w:szCs w:val="24"/>
        </w:rPr>
        <w:t>i nieodwracalny, przez co dane publikacyjne mogą być zredukowane w stosunku do danych produkcyjnych (np. kilka warstw danych GIS może zostać zredukowanych do jednego rastra). Bazy publikacyjne będą modyfikowane wyłącznie przez automatyczne mechanizmy jednostronnej replikacji z baz produkcyjnych. Publikacji podlegać powinny wyłącznie obiekty, zaznaczone jako ‘podlegające replikacji’ wraz z</w:t>
      </w:r>
      <w:r w:rsidR="0085331D">
        <w:rPr>
          <w:rFonts w:ascii="Times New Roman" w:hAnsi="Times New Roman" w:cs="Times New Roman"/>
          <w:sz w:val="24"/>
          <w:szCs w:val="24"/>
        </w:rPr>
        <w:t> </w:t>
      </w:r>
      <w:r w:rsidRPr="005B0B0D">
        <w:rPr>
          <w:rFonts w:ascii="Times New Roman" w:hAnsi="Times New Roman" w:cs="Times New Roman"/>
          <w:sz w:val="24"/>
          <w:szCs w:val="24"/>
        </w:rPr>
        <w:t xml:space="preserve"> ewentualnymi przekształcaniem danych produkcyjnych przed ich publikacją zgodnie ze zdefiniowanymi regułami w tym zakresie. </w:t>
      </w:r>
    </w:p>
    <w:p w14:paraId="77574117" w14:textId="77777777" w:rsidR="006F72CC" w:rsidRDefault="006F72CC" w:rsidP="006F72CC">
      <w:pPr>
        <w:pStyle w:val="Akapitzlist"/>
        <w:numPr>
          <w:ilvl w:val="0"/>
          <w:numId w:val="19"/>
        </w:numPr>
        <w:spacing w:after="200"/>
        <w:rPr>
          <w:rFonts w:ascii="Times New Roman" w:hAnsi="Times New Roman" w:cs="Times New Roman"/>
          <w:sz w:val="24"/>
          <w:szCs w:val="24"/>
        </w:rPr>
      </w:pPr>
      <w:r w:rsidRPr="009A1D3C">
        <w:rPr>
          <w:rFonts w:ascii="Times New Roman" w:hAnsi="Times New Roman" w:cs="Times New Roman"/>
          <w:b/>
          <w:i/>
          <w:sz w:val="24"/>
          <w:szCs w:val="24"/>
        </w:rPr>
        <w:t>Okres utrzymania</w:t>
      </w:r>
      <w:r w:rsidRPr="009A1D3C">
        <w:rPr>
          <w:rFonts w:ascii="Times New Roman" w:hAnsi="Times New Roman" w:cs="Times New Roman"/>
          <w:sz w:val="24"/>
          <w:szCs w:val="24"/>
        </w:rPr>
        <w:t xml:space="preserve"> – oznacza okres świadczenia usług gwarancyjnych i administra</w:t>
      </w:r>
      <w:r w:rsidR="0006393A">
        <w:rPr>
          <w:rFonts w:ascii="Times New Roman" w:hAnsi="Times New Roman" w:cs="Times New Roman"/>
          <w:sz w:val="24"/>
          <w:szCs w:val="24"/>
        </w:rPr>
        <w:t>cyjnych</w:t>
      </w:r>
      <w:r w:rsidRPr="009A1D3C">
        <w:rPr>
          <w:rFonts w:ascii="Times New Roman" w:hAnsi="Times New Roman" w:cs="Times New Roman"/>
          <w:sz w:val="24"/>
          <w:szCs w:val="24"/>
        </w:rPr>
        <w:t xml:space="preserve"> dla Systemu ISOK</w:t>
      </w:r>
      <w:r>
        <w:rPr>
          <w:rFonts w:ascii="Times New Roman" w:hAnsi="Times New Roman" w:cs="Times New Roman"/>
          <w:sz w:val="24"/>
          <w:szCs w:val="24"/>
        </w:rPr>
        <w:t>.</w:t>
      </w:r>
    </w:p>
    <w:p w14:paraId="6968FD6C" w14:textId="77777777" w:rsidR="006F72CC" w:rsidRDefault="006F72CC" w:rsidP="006F72CC">
      <w:pPr>
        <w:pStyle w:val="Akapitzlist"/>
        <w:numPr>
          <w:ilvl w:val="0"/>
          <w:numId w:val="19"/>
        </w:numPr>
        <w:spacing w:after="200"/>
        <w:rPr>
          <w:rFonts w:ascii="Times New Roman" w:hAnsi="Times New Roman" w:cs="Times New Roman"/>
          <w:b/>
          <w:i/>
          <w:sz w:val="24"/>
          <w:szCs w:val="24"/>
        </w:rPr>
      </w:pPr>
      <w:r>
        <w:rPr>
          <w:rFonts w:ascii="Times New Roman" w:hAnsi="Times New Roman" w:cs="Times New Roman"/>
          <w:b/>
          <w:i/>
          <w:sz w:val="24"/>
          <w:szCs w:val="24"/>
        </w:rPr>
        <w:t>Podprojekt</w:t>
      </w:r>
      <w:r w:rsidRPr="009A1D3C">
        <w:rPr>
          <w:rFonts w:ascii="Times New Roman" w:hAnsi="Times New Roman" w:cs="Times New Roman"/>
          <w:b/>
          <w:i/>
          <w:sz w:val="24"/>
          <w:szCs w:val="24"/>
        </w:rPr>
        <w:t xml:space="preserve"> ISOK</w:t>
      </w:r>
      <w:r>
        <w:rPr>
          <w:rFonts w:ascii="Times New Roman" w:hAnsi="Times New Roman" w:cs="Times New Roman"/>
          <w:sz w:val="24"/>
          <w:szCs w:val="24"/>
        </w:rPr>
        <w:t xml:space="preserve"> – przedsięwzięcie realizowane w ramach projektu ISOK. </w:t>
      </w:r>
      <w:r>
        <w:rPr>
          <w:rFonts w:ascii="Times New Roman" w:hAnsi="Times New Roman" w:cs="Times New Roman"/>
          <w:sz w:val="24"/>
          <w:szCs w:val="24"/>
        </w:rPr>
        <w:br/>
        <w:t xml:space="preserve">Celem Podprojektu jest wdrożenie produkcyjne i </w:t>
      </w:r>
      <w:r w:rsidR="0006393A">
        <w:rPr>
          <w:rFonts w:ascii="Times New Roman" w:hAnsi="Times New Roman" w:cs="Times New Roman"/>
          <w:sz w:val="24"/>
          <w:szCs w:val="24"/>
        </w:rPr>
        <w:t xml:space="preserve">udostępnienie </w:t>
      </w:r>
      <w:r>
        <w:rPr>
          <w:rFonts w:ascii="Times New Roman" w:hAnsi="Times New Roman" w:cs="Times New Roman"/>
          <w:sz w:val="24"/>
          <w:szCs w:val="24"/>
        </w:rPr>
        <w:t>interesariuszom Systemu ISOK.</w:t>
      </w:r>
    </w:p>
    <w:p w14:paraId="266D5655" w14:textId="4EB3213D" w:rsidR="004116B9" w:rsidRPr="00C95675" w:rsidRDefault="006F72CC" w:rsidP="006F72CC">
      <w:pPr>
        <w:pStyle w:val="Akapitzlist"/>
        <w:numPr>
          <w:ilvl w:val="0"/>
          <w:numId w:val="19"/>
        </w:numPr>
        <w:spacing w:after="200"/>
        <w:rPr>
          <w:rFonts w:ascii="Times New Roman" w:hAnsi="Times New Roman" w:cs="Times New Roman"/>
          <w:b/>
          <w:i/>
          <w:sz w:val="24"/>
          <w:szCs w:val="24"/>
        </w:rPr>
      </w:pPr>
      <w:r w:rsidRPr="00C95675">
        <w:rPr>
          <w:rFonts w:ascii="Times New Roman" w:hAnsi="Times New Roman" w:cs="Times New Roman"/>
          <w:b/>
          <w:i/>
          <w:sz w:val="24"/>
          <w:szCs w:val="24"/>
        </w:rPr>
        <w:t xml:space="preserve">Projekt Techniczny </w:t>
      </w:r>
      <w:r w:rsidRPr="00C95675">
        <w:rPr>
          <w:rFonts w:ascii="Times New Roman" w:hAnsi="Times New Roman" w:cs="Times New Roman"/>
          <w:sz w:val="24"/>
          <w:szCs w:val="24"/>
        </w:rPr>
        <w:t xml:space="preserve">– odebrany w Etapie 2 </w:t>
      </w:r>
      <w:r w:rsidRPr="00C95675">
        <w:rPr>
          <w:rFonts w:ascii="Times New Roman" w:hAnsi="Times New Roman" w:cs="Times New Roman"/>
          <w:b/>
          <w:sz w:val="24"/>
          <w:szCs w:val="24"/>
        </w:rPr>
        <w:t>Umowy z Qumak</w:t>
      </w:r>
      <w:r w:rsidRPr="00C95675">
        <w:rPr>
          <w:rFonts w:ascii="Times New Roman" w:hAnsi="Times New Roman" w:cs="Times New Roman"/>
          <w:sz w:val="24"/>
          <w:szCs w:val="24"/>
        </w:rPr>
        <w:t xml:space="preserve"> zestaw dokumentów opisujących działanie </w:t>
      </w:r>
      <w:r w:rsidRPr="00C95675">
        <w:rPr>
          <w:rFonts w:ascii="Times New Roman" w:hAnsi="Times New Roman" w:cs="Times New Roman"/>
          <w:b/>
          <w:sz w:val="24"/>
          <w:szCs w:val="24"/>
        </w:rPr>
        <w:t>Systemu ISOK</w:t>
      </w:r>
      <w:r w:rsidRPr="00C95675">
        <w:rPr>
          <w:rFonts w:ascii="Times New Roman" w:hAnsi="Times New Roman" w:cs="Times New Roman"/>
          <w:sz w:val="24"/>
          <w:szCs w:val="24"/>
        </w:rPr>
        <w:t xml:space="preserve">. </w:t>
      </w:r>
      <w:r w:rsidRPr="00C95675">
        <w:rPr>
          <w:rFonts w:ascii="Times New Roman" w:hAnsi="Times New Roman" w:cs="Times New Roman"/>
          <w:b/>
          <w:sz w:val="24"/>
          <w:szCs w:val="24"/>
        </w:rPr>
        <w:t>Projekt Techniczny</w:t>
      </w:r>
      <w:r w:rsidRPr="00C95675">
        <w:rPr>
          <w:rFonts w:ascii="Times New Roman" w:hAnsi="Times New Roman" w:cs="Times New Roman"/>
          <w:sz w:val="24"/>
          <w:szCs w:val="24"/>
        </w:rPr>
        <w:t xml:space="preserve"> stanowi uszczegółowienie zapisów znajdujących się w </w:t>
      </w:r>
      <w:r w:rsidRPr="00C95675">
        <w:rPr>
          <w:rFonts w:ascii="Times New Roman" w:hAnsi="Times New Roman" w:cs="Times New Roman"/>
          <w:b/>
          <w:sz w:val="24"/>
          <w:szCs w:val="24"/>
        </w:rPr>
        <w:t>OPZ</w:t>
      </w:r>
      <w:r w:rsidRPr="00C95675">
        <w:rPr>
          <w:rFonts w:ascii="Times New Roman" w:hAnsi="Times New Roman" w:cs="Times New Roman"/>
          <w:sz w:val="24"/>
          <w:szCs w:val="24"/>
        </w:rPr>
        <w:t xml:space="preserve"> </w:t>
      </w:r>
      <w:r w:rsidR="00F2153A" w:rsidRPr="00C95675">
        <w:rPr>
          <w:rFonts w:ascii="Times New Roman" w:hAnsi="Times New Roman" w:cs="Times New Roman"/>
          <w:sz w:val="24"/>
          <w:szCs w:val="24"/>
        </w:rPr>
        <w:t>na zamówienie Systemu ISOK wraz z zamówieniami uzupełniającymi, znajdującymi się załączniku nr 1</w:t>
      </w:r>
      <w:r w:rsidR="005C39B6">
        <w:rPr>
          <w:rFonts w:ascii="Times New Roman" w:hAnsi="Times New Roman" w:cs="Times New Roman"/>
          <w:sz w:val="24"/>
          <w:szCs w:val="24"/>
        </w:rPr>
        <w:t>7</w:t>
      </w:r>
      <w:r w:rsidRPr="00C95675">
        <w:rPr>
          <w:rFonts w:ascii="Times New Roman" w:hAnsi="Times New Roman" w:cs="Times New Roman"/>
          <w:sz w:val="24"/>
          <w:szCs w:val="24"/>
        </w:rPr>
        <w:t xml:space="preserve">. Przygotowanie </w:t>
      </w:r>
      <w:r w:rsidRPr="00C95675">
        <w:rPr>
          <w:rFonts w:ascii="Times New Roman" w:hAnsi="Times New Roman" w:cs="Times New Roman"/>
          <w:b/>
          <w:sz w:val="24"/>
          <w:szCs w:val="24"/>
        </w:rPr>
        <w:t>Projektu Technicznego</w:t>
      </w:r>
      <w:r w:rsidRPr="00C95675">
        <w:rPr>
          <w:rFonts w:ascii="Times New Roman" w:hAnsi="Times New Roman" w:cs="Times New Roman"/>
          <w:sz w:val="24"/>
          <w:szCs w:val="24"/>
        </w:rPr>
        <w:t xml:space="preserve"> było rezultatem prac analitycznych przeprowadzonych </w:t>
      </w:r>
      <w:r w:rsidR="00C95675" w:rsidRPr="00C95675">
        <w:rPr>
          <w:rFonts w:ascii="Times New Roman" w:hAnsi="Times New Roman" w:cs="Times New Roman"/>
          <w:sz w:val="24"/>
          <w:szCs w:val="24"/>
        </w:rPr>
        <w:t xml:space="preserve">z przedstawicielami Zamawiającego </w:t>
      </w:r>
      <w:r w:rsidRPr="00C95675">
        <w:rPr>
          <w:rFonts w:ascii="Times New Roman" w:hAnsi="Times New Roman" w:cs="Times New Roman"/>
          <w:sz w:val="24"/>
          <w:szCs w:val="24"/>
        </w:rPr>
        <w:t xml:space="preserve">w Etapie 2 </w:t>
      </w:r>
      <w:r w:rsidRPr="00C95675">
        <w:rPr>
          <w:rFonts w:ascii="Times New Roman" w:hAnsi="Times New Roman" w:cs="Times New Roman"/>
          <w:b/>
          <w:sz w:val="24"/>
          <w:szCs w:val="24"/>
        </w:rPr>
        <w:t>Umowy z</w:t>
      </w:r>
      <w:r w:rsidR="0085331D">
        <w:rPr>
          <w:rFonts w:ascii="Times New Roman" w:hAnsi="Times New Roman" w:cs="Times New Roman"/>
          <w:b/>
          <w:sz w:val="24"/>
          <w:szCs w:val="24"/>
        </w:rPr>
        <w:t> </w:t>
      </w:r>
      <w:r w:rsidRPr="00C95675">
        <w:rPr>
          <w:rFonts w:ascii="Times New Roman" w:hAnsi="Times New Roman" w:cs="Times New Roman"/>
          <w:b/>
          <w:sz w:val="24"/>
          <w:szCs w:val="24"/>
        </w:rPr>
        <w:t xml:space="preserve"> Qumak</w:t>
      </w:r>
      <w:r w:rsidR="00C95675" w:rsidRPr="00C95675">
        <w:rPr>
          <w:rFonts w:ascii="Times New Roman" w:hAnsi="Times New Roman" w:cs="Times New Roman"/>
          <w:b/>
          <w:sz w:val="24"/>
          <w:szCs w:val="24"/>
        </w:rPr>
        <w:t xml:space="preserve">. </w:t>
      </w:r>
      <w:r w:rsidR="00C95675" w:rsidRPr="00C95675">
        <w:rPr>
          <w:rFonts w:ascii="Times New Roman" w:hAnsi="Times New Roman" w:cs="Times New Roman"/>
          <w:sz w:val="24"/>
          <w:szCs w:val="24"/>
        </w:rPr>
        <w:t>Wymagania w tym zakresie zostały następnie</w:t>
      </w:r>
      <w:r w:rsidR="00C95675" w:rsidRPr="00C95675">
        <w:rPr>
          <w:rFonts w:ascii="Times New Roman" w:hAnsi="Times New Roman" w:cs="Times New Roman"/>
          <w:b/>
          <w:sz w:val="24"/>
          <w:szCs w:val="24"/>
        </w:rPr>
        <w:t xml:space="preserve"> </w:t>
      </w:r>
      <w:r w:rsidR="00C95675" w:rsidRPr="00C95675">
        <w:rPr>
          <w:rFonts w:ascii="Times New Roman" w:hAnsi="Times New Roman" w:cs="Times New Roman"/>
          <w:sz w:val="24"/>
          <w:szCs w:val="24"/>
        </w:rPr>
        <w:t xml:space="preserve">zaktualizowane na etapie </w:t>
      </w:r>
      <w:r w:rsidR="000B4F8D" w:rsidRPr="00C95675">
        <w:rPr>
          <w:rFonts w:ascii="Times New Roman" w:hAnsi="Times New Roman" w:cs="Times New Roman"/>
          <w:sz w:val="24"/>
          <w:szCs w:val="24"/>
        </w:rPr>
        <w:t xml:space="preserve">zamówień uzupełniających. </w:t>
      </w:r>
      <w:r w:rsidRPr="00C95675">
        <w:rPr>
          <w:rFonts w:ascii="Times New Roman" w:hAnsi="Times New Roman" w:cs="Times New Roman"/>
          <w:sz w:val="24"/>
          <w:szCs w:val="24"/>
        </w:rPr>
        <w:t xml:space="preserve">Określenie </w:t>
      </w:r>
      <w:r w:rsidRPr="00C95675">
        <w:rPr>
          <w:rFonts w:ascii="Times New Roman" w:hAnsi="Times New Roman" w:cs="Times New Roman"/>
          <w:b/>
          <w:sz w:val="24"/>
          <w:szCs w:val="24"/>
        </w:rPr>
        <w:t>Projekt Techniczny</w:t>
      </w:r>
      <w:r w:rsidRPr="00C95675">
        <w:rPr>
          <w:rFonts w:ascii="Times New Roman" w:hAnsi="Times New Roman" w:cs="Times New Roman"/>
          <w:sz w:val="24"/>
          <w:szCs w:val="24"/>
        </w:rPr>
        <w:t xml:space="preserve"> oznacza wszystkie dokumenty składające się na niego – zarówno dokumentację techniczną jak i</w:t>
      </w:r>
      <w:r w:rsidR="0085331D">
        <w:rPr>
          <w:rFonts w:ascii="Times New Roman" w:hAnsi="Times New Roman" w:cs="Times New Roman"/>
          <w:sz w:val="24"/>
          <w:szCs w:val="24"/>
        </w:rPr>
        <w:t> </w:t>
      </w:r>
      <w:r w:rsidRPr="00C95675">
        <w:rPr>
          <w:rFonts w:ascii="Times New Roman" w:hAnsi="Times New Roman" w:cs="Times New Roman"/>
          <w:sz w:val="24"/>
          <w:szCs w:val="24"/>
        </w:rPr>
        <w:t xml:space="preserve"> analityczną, administratora, konfiguracji, instalacji, użytkownika, dokumentację testów oraz załączniki do nich</w:t>
      </w:r>
      <w:r w:rsidR="00E7119C" w:rsidRPr="00C95675">
        <w:rPr>
          <w:rFonts w:ascii="Times New Roman" w:hAnsi="Times New Roman" w:cs="Times New Roman"/>
          <w:sz w:val="24"/>
          <w:szCs w:val="24"/>
        </w:rPr>
        <w:t xml:space="preserve"> wraz z ich aktualizacjami wykonanymi w takcie realizacji </w:t>
      </w:r>
      <w:r w:rsidR="00E7119C" w:rsidRPr="00C95675">
        <w:rPr>
          <w:rFonts w:ascii="Times New Roman" w:hAnsi="Times New Roman" w:cs="Times New Roman"/>
          <w:b/>
          <w:sz w:val="24"/>
          <w:szCs w:val="24"/>
        </w:rPr>
        <w:t>Umowy z Qumak</w:t>
      </w:r>
      <w:r w:rsidRPr="00C95675">
        <w:rPr>
          <w:rFonts w:ascii="Times New Roman" w:hAnsi="Times New Roman" w:cs="Times New Roman"/>
          <w:sz w:val="24"/>
          <w:szCs w:val="24"/>
        </w:rPr>
        <w:t>.</w:t>
      </w:r>
      <w:r w:rsidR="004116B9" w:rsidRPr="00C95675">
        <w:rPr>
          <w:rFonts w:ascii="Times New Roman" w:hAnsi="Times New Roman" w:cs="Times New Roman"/>
          <w:sz w:val="24"/>
          <w:szCs w:val="24"/>
        </w:rPr>
        <w:t xml:space="preserve"> </w:t>
      </w:r>
    </w:p>
    <w:p w14:paraId="51F21D7B" w14:textId="01D95419" w:rsidR="006F72CC" w:rsidRDefault="006F72CC" w:rsidP="006F72CC">
      <w:pPr>
        <w:pStyle w:val="Akapitzlist"/>
        <w:numPr>
          <w:ilvl w:val="0"/>
          <w:numId w:val="19"/>
        </w:numPr>
        <w:spacing w:after="200"/>
        <w:rPr>
          <w:rFonts w:ascii="Times New Roman" w:hAnsi="Times New Roman" w:cs="Times New Roman"/>
          <w:b/>
          <w:i/>
          <w:sz w:val="24"/>
          <w:szCs w:val="24"/>
        </w:rPr>
      </w:pPr>
      <w:r>
        <w:rPr>
          <w:rFonts w:ascii="Times New Roman" w:hAnsi="Times New Roman" w:cs="Times New Roman"/>
          <w:b/>
          <w:i/>
          <w:sz w:val="24"/>
          <w:szCs w:val="24"/>
        </w:rPr>
        <w:t>Pierwotny</w:t>
      </w:r>
      <w:r w:rsidRPr="00EA5A86">
        <w:rPr>
          <w:rFonts w:ascii="Times New Roman" w:hAnsi="Times New Roman" w:cs="Times New Roman"/>
          <w:b/>
          <w:i/>
          <w:sz w:val="24"/>
          <w:szCs w:val="24"/>
        </w:rPr>
        <w:t xml:space="preserve"> OPZ</w:t>
      </w:r>
      <w:r>
        <w:rPr>
          <w:rFonts w:ascii="Times New Roman" w:hAnsi="Times New Roman" w:cs="Times New Roman"/>
          <w:b/>
          <w:i/>
          <w:sz w:val="24"/>
          <w:szCs w:val="24"/>
        </w:rPr>
        <w:t xml:space="preserve"> </w:t>
      </w:r>
      <w:r w:rsidRPr="00A36A90">
        <w:rPr>
          <w:rFonts w:ascii="Times New Roman" w:hAnsi="Times New Roman" w:cs="Times New Roman"/>
          <w:sz w:val="24"/>
          <w:szCs w:val="24"/>
        </w:rPr>
        <w:t xml:space="preserve">oznacza </w:t>
      </w:r>
      <w:r w:rsidR="0006393A">
        <w:rPr>
          <w:rFonts w:ascii="Times New Roman" w:hAnsi="Times New Roman" w:cs="Times New Roman"/>
          <w:sz w:val="24"/>
          <w:szCs w:val="24"/>
        </w:rPr>
        <w:t>o</w:t>
      </w:r>
      <w:r w:rsidR="0006393A" w:rsidRPr="00A36A90">
        <w:rPr>
          <w:rFonts w:ascii="Times New Roman" w:hAnsi="Times New Roman" w:cs="Times New Roman"/>
          <w:sz w:val="24"/>
          <w:szCs w:val="24"/>
        </w:rPr>
        <w:t xml:space="preserve">pis </w:t>
      </w:r>
      <w:r w:rsidR="0006393A">
        <w:rPr>
          <w:rFonts w:ascii="Times New Roman" w:hAnsi="Times New Roman" w:cs="Times New Roman"/>
          <w:sz w:val="24"/>
          <w:szCs w:val="24"/>
        </w:rPr>
        <w:t>p</w:t>
      </w:r>
      <w:r w:rsidR="0006393A" w:rsidRPr="00A36A90">
        <w:rPr>
          <w:rFonts w:ascii="Times New Roman" w:hAnsi="Times New Roman" w:cs="Times New Roman"/>
          <w:sz w:val="24"/>
          <w:szCs w:val="24"/>
        </w:rPr>
        <w:t xml:space="preserve">rzedmiotu </w:t>
      </w:r>
      <w:r w:rsidR="0006393A">
        <w:rPr>
          <w:rFonts w:ascii="Times New Roman" w:hAnsi="Times New Roman" w:cs="Times New Roman"/>
          <w:sz w:val="24"/>
          <w:szCs w:val="24"/>
        </w:rPr>
        <w:t>z</w:t>
      </w:r>
      <w:r w:rsidR="0006393A" w:rsidRPr="00A36A90">
        <w:rPr>
          <w:rFonts w:ascii="Times New Roman" w:hAnsi="Times New Roman" w:cs="Times New Roman"/>
          <w:sz w:val="24"/>
          <w:szCs w:val="24"/>
        </w:rPr>
        <w:t xml:space="preserve">amówienia </w:t>
      </w:r>
      <w:r w:rsidRPr="00A36A90">
        <w:rPr>
          <w:rFonts w:ascii="Times New Roman" w:hAnsi="Times New Roman" w:cs="Times New Roman"/>
          <w:sz w:val="24"/>
          <w:szCs w:val="24"/>
        </w:rPr>
        <w:t xml:space="preserve">dla </w:t>
      </w:r>
      <w:r w:rsidRPr="00EA5A86">
        <w:rPr>
          <w:rFonts w:ascii="Times New Roman" w:hAnsi="Times New Roman" w:cs="Times New Roman"/>
          <w:sz w:val="24"/>
          <w:szCs w:val="24"/>
        </w:rPr>
        <w:t>postępowania „Projekt</w:t>
      </w:r>
      <w:r w:rsidRPr="00A36A90">
        <w:rPr>
          <w:rFonts w:ascii="Times New Roman" w:hAnsi="Times New Roman" w:cs="Times New Roman"/>
          <w:sz w:val="24"/>
          <w:szCs w:val="24"/>
        </w:rPr>
        <w:t>, budowa i wdrożenie informatycznego systemu osłony kraju przez nadzwyczajnymi zagrożeniami (ISOK) oraz świadczenia usługi gwarancyjnej po wdrożeniu tego systemu”</w:t>
      </w:r>
      <w:r w:rsidR="00F2153A">
        <w:rPr>
          <w:rFonts w:ascii="Times New Roman" w:hAnsi="Times New Roman" w:cs="Times New Roman"/>
          <w:sz w:val="24"/>
          <w:szCs w:val="24"/>
        </w:rPr>
        <w:t xml:space="preserve"> wraz z opisami przedmiotów zamówienia w ramach zamówień uzupełniających do Systemu ISOK zawartymi w załączniku 1</w:t>
      </w:r>
      <w:r w:rsidR="005C39B6">
        <w:rPr>
          <w:rFonts w:ascii="Times New Roman" w:hAnsi="Times New Roman" w:cs="Times New Roman"/>
          <w:sz w:val="24"/>
          <w:szCs w:val="24"/>
        </w:rPr>
        <w:t>7</w:t>
      </w:r>
      <w:r>
        <w:rPr>
          <w:rFonts w:ascii="Times New Roman" w:hAnsi="Times New Roman" w:cs="Times New Roman"/>
          <w:sz w:val="24"/>
          <w:szCs w:val="24"/>
        </w:rPr>
        <w:t>.</w:t>
      </w:r>
    </w:p>
    <w:p w14:paraId="5061DA37" w14:textId="77777777" w:rsidR="006F72CC" w:rsidRPr="00F2153A" w:rsidRDefault="006F72CC" w:rsidP="006F72CC">
      <w:pPr>
        <w:pStyle w:val="Akapitzlist"/>
        <w:numPr>
          <w:ilvl w:val="0"/>
          <w:numId w:val="19"/>
        </w:numPr>
        <w:spacing w:after="200"/>
        <w:rPr>
          <w:rFonts w:ascii="Times New Roman" w:hAnsi="Times New Roman" w:cs="Times New Roman"/>
          <w:b/>
          <w:i/>
          <w:sz w:val="24"/>
          <w:szCs w:val="24"/>
        </w:rPr>
      </w:pPr>
      <w:r>
        <w:rPr>
          <w:rFonts w:ascii="Times New Roman" w:hAnsi="Times New Roman" w:cs="Times New Roman"/>
          <w:b/>
          <w:i/>
          <w:sz w:val="24"/>
          <w:szCs w:val="24"/>
        </w:rPr>
        <w:t xml:space="preserve">System, System ISOK - </w:t>
      </w:r>
      <w:r>
        <w:rPr>
          <w:rFonts w:ascii="Times New Roman" w:hAnsi="Times New Roman" w:cs="Times New Roman"/>
          <w:i/>
          <w:sz w:val="24"/>
          <w:szCs w:val="24"/>
        </w:rPr>
        <w:t xml:space="preserve"> oznacza Informatyczny system osłony kraju (ISOK) przed nadzwyczajnymi zagrożeniami.</w:t>
      </w:r>
    </w:p>
    <w:p w14:paraId="1FAB3657" w14:textId="2FD90EEE" w:rsidR="00F2153A" w:rsidRPr="00972B0D" w:rsidRDefault="00F2153A" w:rsidP="006F72CC">
      <w:pPr>
        <w:pStyle w:val="Akapitzlist"/>
        <w:numPr>
          <w:ilvl w:val="0"/>
          <w:numId w:val="19"/>
        </w:numPr>
        <w:spacing w:after="200"/>
        <w:rPr>
          <w:rFonts w:ascii="Times New Roman" w:hAnsi="Times New Roman" w:cs="Times New Roman"/>
          <w:b/>
          <w:i/>
          <w:sz w:val="24"/>
          <w:szCs w:val="24"/>
        </w:rPr>
      </w:pPr>
      <w:r w:rsidRPr="00F2153A">
        <w:rPr>
          <w:rFonts w:ascii="Times New Roman" w:hAnsi="Times New Roman" w:cs="Times New Roman"/>
          <w:b/>
          <w:i/>
          <w:sz w:val="24"/>
          <w:szCs w:val="24"/>
        </w:rPr>
        <w:t>System ISOK w wersji pilotażowej</w:t>
      </w:r>
      <w:r>
        <w:rPr>
          <w:rFonts w:ascii="Times New Roman" w:hAnsi="Times New Roman" w:cs="Times New Roman"/>
          <w:i/>
          <w:sz w:val="24"/>
          <w:szCs w:val="24"/>
        </w:rPr>
        <w:t xml:space="preserve"> – wersja Systemu ISOK przekazana przez wykonawcę </w:t>
      </w:r>
      <w:r w:rsidRPr="00F2153A">
        <w:rPr>
          <w:rFonts w:ascii="Times New Roman" w:hAnsi="Times New Roman" w:cs="Times New Roman"/>
          <w:b/>
          <w:i/>
          <w:sz w:val="24"/>
          <w:szCs w:val="24"/>
        </w:rPr>
        <w:t>Umowy z Qumak</w:t>
      </w:r>
      <w:r>
        <w:rPr>
          <w:rFonts w:ascii="Times New Roman" w:hAnsi="Times New Roman" w:cs="Times New Roman"/>
          <w:i/>
          <w:sz w:val="24"/>
          <w:szCs w:val="24"/>
        </w:rPr>
        <w:t xml:space="preserve"> w ramach etapu IV Podprojektu ISOK, w postaci kodu źródłowego, stanowiąca załącznik nr 10 do SIWZ wraz z kodami źródłowymi, będącymi produktami realizacji zamówień uzupełniających do </w:t>
      </w:r>
      <w:r w:rsidRPr="00F2153A">
        <w:rPr>
          <w:rFonts w:ascii="Times New Roman" w:hAnsi="Times New Roman" w:cs="Times New Roman"/>
          <w:b/>
          <w:i/>
          <w:sz w:val="24"/>
          <w:szCs w:val="24"/>
        </w:rPr>
        <w:t>Podprojektu ISOK</w:t>
      </w:r>
      <w:r>
        <w:rPr>
          <w:rFonts w:ascii="Times New Roman" w:hAnsi="Times New Roman" w:cs="Times New Roman"/>
          <w:i/>
          <w:sz w:val="24"/>
          <w:szCs w:val="24"/>
        </w:rPr>
        <w:t>, zawartymi w załączniku nr 1</w:t>
      </w:r>
      <w:r w:rsidR="005C39B6">
        <w:rPr>
          <w:rFonts w:ascii="Times New Roman" w:hAnsi="Times New Roman" w:cs="Times New Roman"/>
          <w:i/>
          <w:sz w:val="24"/>
          <w:szCs w:val="24"/>
        </w:rPr>
        <w:t>7</w:t>
      </w:r>
      <w:r>
        <w:rPr>
          <w:rFonts w:ascii="Times New Roman" w:hAnsi="Times New Roman" w:cs="Times New Roman"/>
          <w:i/>
          <w:sz w:val="24"/>
          <w:szCs w:val="24"/>
        </w:rPr>
        <w:t xml:space="preserve"> do SIWZ.</w:t>
      </w:r>
    </w:p>
    <w:p w14:paraId="54FD4459" w14:textId="4734431B" w:rsidR="006F72CC" w:rsidRPr="006B3826" w:rsidRDefault="006F72CC" w:rsidP="006F72CC">
      <w:pPr>
        <w:pStyle w:val="Akapitzlist"/>
        <w:numPr>
          <w:ilvl w:val="0"/>
          <w:numId w:val="19"/>
        </w:numPr>
        <w:spacing w:after="200"/>
        <w:rPr>
          <w:rFonts w:ascii="Times New Roman" w:hAnsi="Times New Roman" w:cs="Times New Roman"/>
          <w:b/>
          <w:i/>
          <w:sz w:val="24"/>
          <w:szCs w:val="24"/>
        </w:rPr>
      </w:pPr>
      <w:r>
        <w:rPr>
          <w:rFonts w:ascii="Times New Roman" w:hAnsi="Times New Roman" w:cs="Times New Roman"/>
          <w:b/>
          <w:i/>
          <w:sz w:val="24"/>
          <w:szCs w:val="24"/>
        </w:rPr>
        <w:t>System Redmine, system obsługi zgłoszeń Redmine –</w:t>
      </w:r>
      <w:r>
        <w:rPr>
          <w:rFonts w:ascii="Times New Roman" w:hAnsi="Times New Roman" w:cs="Times New Roman"/>
          <w:i/>
          <w:sz w:val="24"/>
          <w:szCs w:val="24"/>
        </w:rPr>
        <w:t xml:space="preserve"> stosowany w czasie trwania </w:t>
      </w:r>
      <w:r w:rsidRPr="00972B0D">
        <w:rPr>
          <w:rFonts w:ascii="Times New Roman" w:hAnsi="Times New Roman" w:cs="Times New Roman"/>
          <w:b/>
          <w:i/>
          <w:sz w:val="24"/>
          <w:szCs w:val="24"/>
        </w:rPr>
        <w:t>Umowy z Qumak</w:t>
      </w:r>
      <w:r>
        <w:rPr>
          <w:rFonts w:ascii="Times New Roman" w:hAnsi="Times New Roman" w:cs="Times New Roman"/>
          <w:i/>
          <w:sz w:val="24"/>
          <w:szCs w:val="24"/>
        </w:rPr>
        <w:t xml:space="preserve"> system do rejestrowania i śledzenia błędów i uwag, które zgłaszane były do poszczególnych produktów tworzonych w czasie każdego z czterech etapów </w:t>
      </w:r>
      <w:r w:rsidRPr="0062453A">
        <w:rPr>
          <w:rFonts w:ascii="Times New Roman" w:hAnsi="Times New Roman" w:cs="Times New Roman"/>
          <w:b/>
          <w:i/>
          <w:sz w:val="24"/>
          <w:szCs w:val="24"/>
        </w:rPr>
        <w:t>Umowy</w:t>
      </w:r>
      <w:r>
        <w:rPr>
          <w:rFonts w:ascii="Times New Roman" w:hAnsi="Times New Roman" w:cs="Times New Roman"/>
          <w:b/>
          <w:i/>
          <w:sz w:val="24"/>
          <w:szCs w:val="24"/>
        </w:rPr>
        <w:t xml:space="preserve"> z </w:t>
      </w:r>
      <w:r w:rsidRPr="00972B0D">
        <w:rPr>
          <w:rFonts w:ascii="Times New Roman" w:hAnsi="Times New Roman" w:cs="Times New Roman"/>
          <w:b/>
          <w:i/>
          <w:sz w:val="24"/>
          <w:szCs w:val="24"/>
        </w:rPr>
        <w:t>Qumak</w:t>
      </w:r>
      <w:r>
        <w:rPr>
          <w:rFonts w:ascii="Times New Roman" w:hAnsi="Times New Roman" w:cs="Times New Roman"/>
          <w:b/>
          <w:i/>
          <w:sz w:val="24"/>
          <w:szCs w:val="24"/>
        </w:rPr>
        <w:t>.</w:t>
      </w:r>
      <w:r>
        <w:rPr>
          <w:rFonts w:ascii="Times New Roman" w:hAnsi="Times New Roman" w:cs="Times New Roman"/>
          <w:i/>
          <w:sz w:val="24"/>
          <w:szCs w:val="24"/>
        </w:rPr>
        <w:t xml:space="preserve"> </w:t>
      </w:r>
      <w:del w:id="24" w:author="Katarzyna Sobczak" w:date="2018-08-31T14:17:00Z">
        <w:r w:rsidDel="006118FD">
          <w:rPr>
            <w:rFonts w:ascii="Times New Roman" w:hAnsi="Times New Roman" w:cs="Times New Roman"/>
            <w:i/>
            <w:sz w:val="24"/>
            <w:szCs w:val="24"/>
          </w:rPr>
          <w:delText xml:space="preserve">W chwili zakończenia Etapu 4 </w:delText>
        </w:r>
        <w:r w:rsidRPr="00972B0D" w:rsidDel="006118FD">
          <w:rPr>
            <w:rFonts w:ascii="Times New Roman" w:hAnsi="Times New Roman" w:cs="Times New Roman"/>
            <w:b/>
            <w:i/>
            <w:sz w:val="24"/>
            <w:szCs w:val="24"/>
          </w:rPr>
          <w:delText>Umowy z Qumak</w:delText>
        </w:r>
        <w:r w:rsidDel="006118FD">
          <w:rPr>
            <w:rFonts w:ascii="Times New Roman" w:hAnsi="Times New Roman" w:cs="Times New Roman"/>
            <w:i/>
            <w:sz w:val="24"/>
            <w:szCs w:val="24"/>
          </w:rPr>
          <w:delText xml:space="preserve"> część ze zgłoszeń Redmine pozostała nierozwiązana i wymaga ich uwzględnienia w czasie wdrożenia produkcyjnego.</w:delText>
        </w:r>
      </w:del>
    </w:p>
    <w:p w14:paraId="1333F868" w14:textId="2BAF68D1" w:rsidR="006F72CC" w:rsidRPr="006B3826" w:rsidRDefault="006F72CC" w:rsidP="006F72CC">
      <w:pPr>
        <w:pStyle w:val="Akapitzlist"/>
        <w:numPr>
          <w:ilvl w:val="0"/>
          <w:numId w:val="19"/>
        </w:numPr>
        <w:autoSpaceDE w:val="0"/>
        <w:autoSpaceDN w:val="0"/>
        <w:adjustRightInd w:val="0"/>
        <w:spacing w:after="0" w:line="240" w:lineRule="auto"/>
        <w:jc w:val="left"/>
        <w:rPr>
          <w:rFonts w:ascii="Times New Roman" w:hAnsi="Times New Roman" w:cs="Times New Roman"/>
          <w:i/>
          <w:sz w:val="24"/>
          <w:szCs w:val="24"/>
        </w:rPr>
      </w:pPr>
      <w:r w:rsidRPr="006B3826">
        <w:rPr>
          <w:rFonts w:ascii="Times New Roman" w:hAnsi="Times New Roman" w:cs="Times New Roman"/>
          <w:b/>
          <w:i/>
          <w:sz w:val="24"/>
          <w:szCs w:val="24"/>
        </w:rPr>
        <w:t>SIGW</w:t>
      </w:r>
      <w:r w:rsidRPr="006B3826">
        <w:rPr>
          <w:rFonts w:ascii="Times New Roman" w:hAnsi="Times New Roman" w:cs="Times New Roman"/>
          <w:i/>
          <w:sz w:val="24"/>
          <w:szCs w:val="24"/>
        </w:rPr>
        <w:t xml:space="preserve"> – System Informatyc</w:t>
      </w:r>
      <w:ins w:id="25" w:author="Katarzyna Sobczak" w:date="2018-08-31T14:17:00Z">
        <w:r w:rsidR="006118FD">
          <w:rPr>
            <w:rFonts w:ascii="Times New Roman" w:hAnsi="Times New Roman" w:cs="Times New Roman"/>
            <w:i/>
            <w:sz w:val="24"/>
            <w:szCs w:val="24"/>
          </w:rPr>
          <w:t>yjny</w:t>
        </w:r>
      </w:ins>
      <w:del w:id="26" w:author="Katarzyna Sobczak" w:date="2018-08-31T14:17:00Z">
        <w:r w:rsidRPr="006B3826" w:rsidDel="006118FD">
          <w:rPr>
            <w:rFonts w:ascii="Times New Roman" w:hAnsi="Times New Roman" w:cs="Times New Roman"/>
            <w:i/>
            <w:sz w:val="24"/>
            <w:szCs w:val="24"/>
          </w:rPr>
          <w:delText>zny</w:delText>
        </w:r>
      </w:del>
      <w:r w:rsidRPr="006B3826">
        <w:rPr>
          <w:rFonts w:ascii="Times New Roman" w:hAnsi="Times New Roman" w:cs="Times New Roman"/>
          <w:i/>
          <w:sz w:val="24"/>
          <w:szCs w:val="24"/>
        </w:rPr>
        <w:t xml:space="preserve"> Gospodar</w:t>
      </w:r>
      <w:del w:id="27" w:author="Katarzyna Sobczak" w:date="2018-08-31T14:17:00Z">
        <w:r w:rsidRPr="006B3826" w:rsidDel="006118FD">
          <w:rPr>
            <w:rFonts w:ascii="Times New Roman" w:hAnsi="Times New Roman" w:cs="Times New Roman"/>
            <w:i/>
            <w:sz w:val="24"/>
            <w:szCs w:val="24"/>
          </w:rPr>
          <w:delText>ki</w:delText>
        </w:r>
      </w:del>
      <w:ins w:id="28" w:author="Katarzyna Sobczak" w:date="2018-08-31T14:17:00Z">
        <w:r w:rsidR="006118FD">
          <w:rPr>
            <w:rFonts w:ascii="Times New Roman" w:hAnsi="Times New Roman" w:cs="Times New Roman"/>
            <w:i/>
            <w:sz w:val="24"/>
            <w:szCs w:val="24"/>
          </w:rPr>
          <w:t>owania</w:t>
        </w:r>
      </w:ins>
      <w:r w:rsidRPr="006B3826">
        <w:rPr>
          <w:rFonts w:ascii="Times New Roman" w:hAnsi="Times New Roman" w:cs="Times New Roman"/>
          <w:i/>
          <w:sz w:val="24"/>
          <w:szCs w:val="24"/>
        </w:rPr>
        <w:t xml:space="preserve"> Wod</w:t>
      </w:r>
      <w:del w:id="29" w:author="Katarzyna Sobczak" w:date="2018-08-31T14:17:00Z">
        <w:r w:rsidRPr="006B3826" w:rsidDel="006118FD">
          <w:rPr>
            <w:rFonts w:ascii="Times New Roman" w:hAnsi="Times New Roman" w:cs="Times New Roman"/>
            <w:i/>
            <w:sz w:val="24"/>
            <w:szCs w:val="24"/>
          </w:rPr>
          <w:delText>nej</w:delText>
        </w:r>
      </w:del>
      <w:ins w:id="30" w:author="Katarzyna Sobczak" w:date="2018-08-31T14:17:00Z">
        <w:r w:rsidR="006118FD">
          <w:rPr>
            <w:rFonts w:ascii="Times New Roman" w:hAnsi="Times New Roman" w:cs="Times New Roman"/>
            <w:i/>
            <w:sz w:val="24"/>
            <w:szCs w:val="24"/>
          </w:rPr>
          <w:t>ami</w:t>
        </w:r>
      </w:ins>
      <w:r w:rsidRPr="006B3826">
        <w:rPr>
          <w:rFonts w:ascii="Times New Roman" w:hAnsi="Times New Roman" w:cs="Times New Roman"/>
          <w:i/>
          <w:sz w:val="24"/>
          <w:szCs w:val="24"/>
        </w:rPr>
        <w:t xml:space="preserve"> </w:t>
      </w:r>
      <w:r w:rsidR="000F4D42">
        <w:rPr>
          <w:rFonts w:ascii="Times New Roman" w:hAnsi="Times New Roman" w:cs="Times New Roman"/>
          <w:i/>
          <w:sz w:val="24"/>
          <w:szCs w:val="24"/>
        </w:rPr>
        <w:t>-</w:t>
      </w:r>
      <w:r w:rsidR="000F4D42" w:rsidRPr="000F4D42">
        <w:rPr>
          <w:rFonts w:ascii="Times New Roman" w:hAnsi="Times New Roman" w:cs="Times New Roman"/>
          <w:i/>
          <w:sz w:val="24"/>
          <w:szCs w:val="24"/>
        </w:rPr>
        <w:t xml:space="preserve"> </w:t>
      </w:r>
      <w:r w:rsidR="000F4D42">
        <w:rPr>
          <w:rFonts w:ascii="Times New Roman" w:hAnsi="Times New Roman" w:cs="Times New Roman"/>
          <w:i/>
          <w:sz w:val="24"/>
          <w:szCs w:val="24"/>
        </w:rPr>
        <w:t>element Systemu ISOK służący wsparciu działalności KZGW / RZGW w zakresie gospodarki wodnej.</w:t>
      </w:r>
    </w:p>
    <w:p w14:paraId="4BCD5ABD" w14:textId="77777777" w:rsidR="006F72CC" w:rsidRPr="006F72CC" w:rsidRDefault="006F72CC" w:rsidP="006F72CC">
      <w:pPr>
        <w:pStyle w:val="Akapitzlist"/>
        <w:numPr>
          <w:ilvl w:val="0"/>
          <w:numId w:val="19"/>
        </w:numPr>
        <w:spacing w:after="200"/>
        <w:rPr>
          <w:rFonts w:ascii="Times New Roman" w:hAnsi="Times New Roman" w:cs="Times New Roman"/>
          <w:i/>
          <w:sz w:val="24"/>
          <w:szCs w:val="24"/>
        </w:rPr>
      </w:pPr>
      <w:r w:rsidRPr="006F72CC">
        <w:rPr>
          <w:rFonts w:ascii="Times New Roman" w:hAnsi="Times New Roman" w:cs="Times New Roman"/>
          <w:b/>
          <w:i/>
          <w:sz w:val="24"/>
          <w:szCs w:val="24"/>
        </w:rPr>
        <w:t xml:space="preserve">Scenariusz testowy – </w:t>
      </w:r>
      <w:r w:rsidRPr="006F72CC">
        <w:rPr>
          <w:rFonts w:ascii="Times New Roman" w:hAnsi="Times New Roman" w:cs="Times New Roman"/>
          <w:i/>
          <w:sz w:val="24"/>
          <w:szCs w:val="24"/>
        </w:rPr>
        <w:t>to opis czynności, których wykonanie jest potrzebne do sprawdzenia poprawności działania określonych funkcjonalności systemu. Scenariusz testowy złożony jest z co najmniej jednego Przypadku testowego.</w:t>
      </w:r>
    </w:p>
    <w:p w14:paraId="201EDDE7" w14:textId="77777777" w:rsidR="006F72CC" w:rsidRPr="006F72CC" w:rsidRDefault="006F72CC" w:rsidP="006F72CC">
      <w:pPr>
        <w:pStyle w:val="Akapitzlist"/>
        <w:numPr>
          <w:ilvl w:val="0"/>
          <w:numId w:val="19"/>
        </w:numPr>
        <w:spacing w:after="200"/>
        <w:rPr>
          <w:rFonts w:ascii="Times New Roman" w:hAnsi="Times New Roman" w:cs="Times New Roman"/>
          <w:i/>
          <w:sz w:val="24"/>
          <w:szCs w:val="24"/>
        </w:rPr>
      </w:pPr>
      <w:r w:rsidRPr="006F72CC">
        <w:rPr>
          <w:rFonts w:ascii="Times New Roman" w:hAnsi="Times New Roman" w:cs="Times New Roman"/>
          <w:b/>
          <w:i/>
          <w:sz w:val="24"/>
          <w:szCs w:val="24"/>
        </w:rPr>
        <w:t xml:space="preserve">Testy Systemowe – </w:t>
      </w:r>
      <w:r w:rsidRPr="006F72CC">
        <w:rPr>
          <w:rFonts w:ascii="Times New Roman" w:hAnsi="Times New Roman" w:cs="Times New Roman"/>
          <w:i/>
          <w:sz w:val="24"/>
          <w:szCs w:val="24"/>
        </w:rPr>
        <w:t>testy stanowiące wewnętrzne testy Wykonawcy na etapie konstrukcji Systemu, przed przekazaniem Systemu do Zamawiającego.</w:t>
      </w:r>
    </w:p>
    <w:p w14:paraId="5B33A735" w14:textId="213AFFF2" w:rsidR="006F72CC" w:rsidRPr="006F72CC" w:rsidRDefault="006F72CC" w:rsidP="006F72CC">
      <w:pPr>
        <w:pStyle w:val="Akapitzlist"/>
        <w:numPr>
          <w:ilvl w:val="0"/>
          <w:numId w:val="19"/>
        </w:numPr>
        <w:spacing w:after="200"/>
        <w:rPr>
          <w:rFonts w:ascii="Times New Roman" w:hAnsi="Times New Roman" w:cs="Times New Roman"/>
          <w:i/>
          <w:sz w:val="24"/>
          <w:szCs w:val="24"/>
        </w:rPr>
      </w:pPr>
      <w:r w:rsidRPr="006F72CC">
        <w:rPr>
          <w:rFonts w:ascii="Times New Roman" w:hAnsi="Times New Roman" w:cs="Times New Roman"/>
          <w:b/>
          <w:i/>
          <w:sz w:val="24"/>
          <w:szCs w:val="24"/>
        </w:rPr>
        <w:t xml:space="preserve">Testy Integracyjne – </w:t>
      </w:r>
      <w:r w:rsidRPr="006F72CC">
        <w:rPr>
          <w:rFonts w:ascii="Times New Roman" w:hAnsi="Times New Roman" w:cs="Times New Roman"/>
          <w:i/>
          <w:sz w:val="24"/>
          <w:szCs w:val="24"/>
        </w:rPr>
        <w:t xml:space="preserve">testy, o których mowa m.in. w wymaganiu 947 </w:t>
      </w:r>
      <w:r w:rsidR="000F4D42" w:rsidRPr="00611926">
        <w:rPr>
          <w:rFonts w:ascii="Times New Roman" w:hAnsi="Times New Roman" w:cs="Times New Roman"/>
          <w:b/>
          <w:i/>
          <w:sz w:val="24"/>
          <w:szCs w:val="24"/>
        </w:rPr>
        <w:t>Pierwotnego</w:t>
      </w:r>
      <w:r w:rsidR="00822FA7">
        <w:rPr>
          <w:rFonts w:ascii="Times New Roman" w:hAnsi="Times New Roman" w:cs="Times New Roman"/>
          <w:i/>
          <w:sz w:val="24"/>
          <w:szCs w:val="24"/>
        </w:rPr>
        <w:t xml:space="preserve"> </w:t>
      </w:r>
      <w:r w:rsidRPr="006F72CC">
        <w:rPr>
          <w:rFonts w:ascii="Times New Roman" w:hAnsi="Times New Roman" w:cs="Times New Roman"/>
          <w:i/>
          <w:sz w:val="24"/>
          <w:szCs w:val="24"/>
        </w:rPr>
        <w:t>OPZ, mające na celu weryfikację integracji Systemu z Systemami Zewnętrznymi, jak również integracji pomiędzy różnymi pod względem technologicznym modułami Systemu.</w:t>
      </w:r>
    </w:p>
    <w:p w14:paraId="67A2703F" w14:textId="2EFBB373" w:rsidR="006F72CC" w:rsidRPr="006F72CC" w:rsidRDefault="006F72CC" w:rsidP="006F72CC">
      <w:pPr>
        <w:pStyle w:val="Akapitzlist"/>
        <w:numPr>
          <w:ilvl w:val="0"/>
          <w:numId w:val="19"/>
        </w:numPr>
        <w:spacing w:after="200"/>
        <w:rPr>
          <w:rFonts w:ascii="Times New Roman" w:hAnsi="Times New Roman" w:cs="Times New Roman"/>
          <w:b/>
          <w:i/>
          <w:sz w:val="24"/>
          <w:szCs w:val="24"/>
        </w:rPr>
      </w:pPr>
      <w:r w:rsidRPr="006F72CC">
        <w:rPr>
          <w:rFonts w:ascii="Times New Roman" w:hAnsi="Times New Roman" w:cs="Times New Roman"/>
          <w:b/>
          <w:i/>
          <w:sz w:val="24"/>
          <w:szCs w:val="24"/>
        </w:rPr>
        <w:t xml:space="preserve">Testy Wydajnościowe – </w:t>
      </w:r>
      <w:r w:rsidRPr="006F72CC">
        <w:rPr>
          <w:rFonts w:ascii="Times New Roman" w:hAnsi="Times New Roman" w:cs="Times New Roman"/>
          <w:i/>
          <w:sz w:val="24"/>
          <w:szCs w:val="24"/>
        </w:rPr>
        <w:t xml:space="preserve">testy, o których mowa m.in. w wymaganiu 949 </w:t>
      </w:r>
      <w:r w:rsidR="00381123" w:rsidRPr="00611926">
        <w:rPr>
          <w:rFonts w:ascii="Times New Roman" w:hAnsi="Times New Roman" w:cs="Times New Roman"/>
          <w:b/>
          <w:i/>
          <w:sz w:val="24"/>
          <w:szCs w:val="24"/>
        </w:rPr>
        <w:t>Pierwotnego</w:t>
      </w:r>
      <w:r w:rsidR="00822FA7">
        <w:rPr>
          <w:rFonts w:ascii="Times New Roman" w:hAnsi="Times New Roman" w:cs="Times New Roman"/>
          <w:i/>
          <w:sz w:val="24"/>
          <w:szCs w:val="24"/>
        </w:rPr>
        <w:t xml:space="preserve"> </w:t>
      </w:r>
      <w:r w:rsidRPr="006F72CC">
        <w:rPr>
          <w:rFonts w:ascii="Times New Roman" w:hAnsi="Times New Roman" w:cs="Times New Roman"/>
          <w:i/>
          <w:sz w:val="24"/>
          <w:szCs w:val="24"/>
        </w:rPr>
        <w:t xml:space="preserve">OPZ, obejmujące zestaw operacji mający na celu sprawdzenie wymagań wydajnościowych aplikacji w środowisku wielodostępu, stabilności Systemu oraz wykrycie operacji najdłużej wykonywanych lub powodujących największe obciążenie lub przeciążenie Systemu. Testy wydajnościowe </w:t>
      </w:r>
      <w:r w:rsidR="00381123">
        <w:rPr>
          <w:rFonts w:ascii="Times New Roman" w:hAnsi="Times New Roman" w:cs="Times New Roman"/>
          <w:i/>
          <w:sz w:val="24"/>
          <w:szCs w:val="24"/>
        </w:rPr>
        <w:t>w czasie</w:t>
      </w:r>
      <w:r w:rsidRPr="006F72CC">
        <w:rPr>
          <w:rFonts w:ascii="Times New Roman" w:hAnsi="Times New Roman" w:cs="Times New Roman"/>
          <w:i/>
          <w:sz w:val="24"/>
          <w:szCs w:val="24"/>
        </w:rPr>
        <w:t xml:space="preserve"> wdrożenia </w:t>
      </w:r>
      <w:r w:rsidR="00381123">
        <w:rPr>
          <w:rFonts w:ascii="Times New Roman" w:hAnsi="Times New Roman" w:cs="Times New Roman"/>
          <w:i/>
          <w:sz w:val="24"/>
          <w:szCs w:val="24"/>
        </w:rPr>
        <w:t>produkcyjnego</w:t>
      </w:r>
      <w:r w:rsidR="00381123" w:rsidRPr="006F72CC">
        <w:rPr>
          <w:rFonts w:ascii="Times New Roman" w:hAnsi="Times New Roman" w:cs="Times New Roman"/>
          <w:i/>
          <w:sz w:val="24"/>
          <w:szCs w:val="24"/>
        </w:rPr>
        <w:t xml:space="preserve"> </w:t>
      </w:r>
      <w:r w:rsidRPr="006F72CC">
        <w:rPr>
          <w:rFonts w:ascii="Times New Roman" w:hAnsi="Times New Roman" w:cs="Times New Roman"/>
          <w:i/>
          <w:sz w:val="24"/>
          <w:szCs w:val="24"/>
        </w:rPr>
        <w:t>będą realizowane w środowisku testowym.</w:t>
      </w:r>
    </w:p>
    <w:p w14:paraId="5DB9127A" w14:textId="52B4E64A" w:rsidR="006F72CC" w:rsidRPr="006F72CC" w:rsidRDefault="006F72CC" w:rsidP="006F72CC">
      <w:pPr>
        <w:pStyle w:val="Akapitzlist"/>
        <w:numPr>
          <w:ilvl w:val="0"/>
          <w:numId w:val="19"/>
        </w:numPr>
        <w:spacing w:after="200"/>
        <w:rPr>
          <w:rFonts w:ascii="Times New Roman" w:hAnsi="Times New Roman" w:cs="Times New Roman"/>
          <w:i/>
          <w:sz w:val="24"/>
          <w:szCs w:val="24"/>
        </w:rPr>
      </w:pPr>
      <w:r w:rsidRPr="006F72CC">
        <w:rPr>
          <w:rFonts w:ascii="Times New Roman" w:hAnsi="Times New Roman" w:cs="Times New Roman"/>
          <w:b/>
          <w:i/>
          <w:sz w:val="24"/>
          <w:szCs w:val="24"/>
        </w:rPr>
        <w:t xml:space="preserve">Testy Akceptacyjne – </w:t>
      </w:r>
      <w:r w:rsidRPr="006F72CC">
        <w:rPr>
          <w:rFonts w:ascii="Times New Roman" w:hAnsi="Times New Roman" w:cs="Times New Roman"/>
          <w:i/>
          <w:sz w:val="24"/>
          <w:szCs w:val="24"/>
        </w:rPr>
        <w:t xml:space="preserve">testy, o których mowa m.in. w wymaganiu 948 </w:t>
      </w:r>
      <w:r w:rsidR="00822FA7">
        <w:rPr>
          <w:rFonts w:ascii="Times New Roman" w:hAnsi="Times New Roman" w:cs="Times New Roman"/>
          <w:i/>
          <w:sz w:val="24"/>
          <w:szCs w:val="24"/>
        </w:rPr>
        <w:t xml:space="preserve">pierwotnego </w:t>
      </w:r>
      <w:r w:rsidRPr="006F72CC">
        <w:rPr>
          <w:rFonts w:ascii="Times New Roman" w:hAnsi="Times New Roman" w:cs="Times New Roman"/>
          <w:i/>
          <w:sz w:val="24"/>
          <w:szCs w:val="24"/>
        </w:rPr>
        <w:t xml:space="preserve">OPZ [Testy akceptacyjne użytkownika (UAT)], mające na celu weryfikację, </w:t>
      </w:r>
      <w:r w:rsidR="0085331D">
        <w:rPr>
          <w:rFonts w:ascii="Times New Roman" w:hAnsi="Times New Roman" w:cs="Times New Roman"/>
          <w:i/>
          <w:sz w:val="24"/>
          <w:szCs w:val="24"/>
        </w:rPr>
        <w:br/>
      </w:r>
      <w:r w:rsidRPr="006F72CC">
        <w:rPr>
          <w:rFonts w:ascii="Times New Roman" w:hAnsi="Times New Roman" w:cs="Times New Roman"/>
          <w:i/>
          <w:sz w:val="24"/>
          <w:szCs w:val="24"/>
        </w:rPr>
        <w:t>czy oprogramowanie spełnia wyspecyfikowane wymagania opisane w dokumentacji, oraz czy nie zawiera ono błędów. Testy akceptacyjne na etapie wdrożenia pilotażowego będą przeprowadzane w środowisku produkcyjnym Systemu. Testy akceptacyjne po odbiorze wdrożenia pilotażowego będą realizowane w środowisku testowym.</w:t>
      </w:r>
    </w:p>
    <w:p w14:paraId="2006BA40" w14:textId="6E8F671B" w:rsidR="006F72CC" w:rsidRPr="006F72CC" w:rsidRDefault="006F72CC" w:rsidP="006F72CC">
      <w:pPr>
        <w:pStyle w:val="Akapitzlist"/>
        <w:numPr>
          <w:ilvl w:val="0"/>
          <w:numId w:val="19"/>
        </w:numPr>
        <w:spacing w:after="200"/>
        <w:rPr>
          <w:rFonts w:ascii="Times New Roman" w:hAnsi="Times New Roman" w:cs="Times New Roman"/>
          <w:b/>
          <w:i/>
          <w:sz w:val="24"/>
          <w:szCs w:val="24"/>
        </w:rPr>
      </w:pPr>
      <w:del w:id="31" w:author="Katarzyna Sobczak" w:date="2018-08-31T14:19:00Z">
        <w:r w:rsidDel="006118FD">
          <w:rPr>
            <w:rFonts w:ascii="Times New Roman" w:hAnsi="Times New Roman" w:cs="Times New Roman"/>
            <w:b/>
            <w:sz w:val="24"/>
            <w:szCs w:val="24"/>
          </w:rPr>
          <w:delText>T</w:delText>
        </w:r>
        <w:r w:rsidRPr="00972B0D" w:rsidDel="006118FD">
          <w:rPr>
            <w:rFonts w:ascii="Times New Roman" w:hAnsi="Times New Roman" w:cs="Times New Roman"/>
            <w:b/>
            <w:sz w:val="24"/>
            <w:szCs w:val="24"/>
          </w:rPr>
          <w:delText>esty swobodne</w:delText>
        </w:r>
        <w:r w:rsidDel="006118FD">
          <w:rPr>
            <w:rFonts w:ascii="Times New Roman" w:hAnsi="Times New Roman" w:cs="Times New Roman"/>
            <w:sz w:val="24"/>
            <w:szCs w:val="24"/>
          </w:rPr>
          <w:delText xml:space="preserve"> – testy w których Operator / Tester wykonuje działania w </w:delText>
        </w:r>
        <w:r w:rsidRPr="00972B0D" w:rsidDel="006118FD">
          <w:rPr>
            <w:rFonts w:ascii="Times New Roman" w:hAnsi="Times New Roman" w:cs="Times New Roman"/>
            <w:b/>
            <w:sz w:val="24"/>
            <w:szCs w:val="24"/>
          </w:rPr>
          <w:delText>Systemie</w:delText>
        </w:r>
        <w:r w:rsidDel="006118FD">
          <w:rPr>
            <w:rFonts w:ascii="Times New Roman" w:hAnsi="Times New Roman" w:cs="Times New Roman"/>
            <w:sz w:val="24"/>
            <w:szCs w:val="24"/>
          </w:rPr>
          <w:delText xml:space="preserve"> bez używania jakiegokolwiek przypadku testowego, który opisywałby jego przebieg. W testach swobodnych możliwe powinno być nie tylko wprowadzanie przez Operatora / Testera dowolnych danych na których jest wykonywany test, ale również wybieranie dowolnych ścieżek testowania (wybór kolejnych kroków testowych). Jedynym  warunkiem jaki musi być spełniony podczas testów swobodnych jest konieczność wykonywania przez Operatora / Testera działań / kroków, które będą weryfikować prawidłowość przebiegów zatwierdzonych w </w:delText>
        </w:r>
        <w:r w:rsidRPr="00972B0D" w:rsidDel="006118FD">
          <w:rPr>
            <w:rFonts w:ascii="Times New Roman" w:hAnsi="Times New Roman" w:cs="Times New Roman"/>
            <w:b/>
            <w:sz w:val="24"/>
            <w:szCs w:val="24"/>
          </w:rPr>
          <w:delText>Projekcie Technicznym</w:delText>
        </w:r>
        <w:r w:rsidDel="006118FD">
          <w:rPr>
            <w:rFonts w:ascii="Times New Roman" w:hAnsi="Times New Roman" w:cs="Times New Roman"/>
            <w:sz w:val="24"/>
            <w:szCs w:val="24"/>
          </w:rPr>
          <w:delText xml:space="preserve"> </w:delText>
        </w:r>
        <w:r w:rsidRPr="00972B0D" w:rsidDel="006118FD">
          <w:rPr>
            <w:rFonts w:ascii="Times New Roman" w:hAnsi="Times New Roman" w:cs="Times New Roman"/>
            <w:sz w:val="24"/>
            <w:szCs w:val="24"/>
          </w:rPr>
          <w:delText>(</w:delText>
        </w:r>
        <w:r w:rsidDel="006118FD">
          <w:rPr>
            <w:rFonts w:ascii="Times New Roman" w:hAnsi="Times New Roman" w:cs="Times New Roman"/>
            <w:sz w:val="24"/>
            <w:szCs w:val="24"/>
          </w:rPr>
          <w:delText xml:space="preserve">powinno być to </w:delText>
        </w:r>
        <w:r w:rsidR="00381123" w:rsidDel="006118FD">
          <w:rPr>
            <w:rFonts w:ascii="Times New Roman" w:hAnsi="Times New Roman" w:cs="Times New Roman"/>
            <w:sz w:val="24"/>
            <w:szCs w:val="24"/>
          </w:rPr>
          <w:delText xml:space="preserve">realizowane przez </w:delText>
        </w:r>
        <w:r w:rsidRPr="00972B0D" w:rsidDel="006118FD">
          <w:rPr>
            <w:rFonts w:ascii="Times New Roman" w:hAnsi="Times New Roman" w:cs="Times New Roman"/>
            <w:sz w:val="24"/>
            <w:szCs w:val="24"/>
          </w:rPr>
          <w:delText>w</w:delText>
        </w:r>
        <w:r w:rsidDel="006118FD">
          <w:rPr>
            <w:rFonts w:ascii="Times New Roman" w:hAnsi="Times New Roman" w:cs="Times New Roman"/>
            <w:sz w:val="24"/>
            <w:szCs w:val="24"/>
          </w:rPr>
          <w:delText>ykonanie w Systemie kroków zgodnych z</w:delText>
        </w:r>
        <w:r w:rsidR="0085331D" w:rsidDel="006118FD">
          <w:rPr>
            <w:rFonts w:ascii="Times New Roman" w:hAnsi="Times New Roman" w:cs="Times New Roman"/>
            <w:sz w:val="24"/>
            <w:szCs w:val="24"/>
          </w:rPr>
          <w:delText> </w:delText>
        </w:r>
        <w:r w:rsidDel="006118FD">
          <w:rPr>
            <w:rFonts w:ascii="Times New Roman" w:hAnsi="Times New Roman" w:cs="Times New Roman"/>
            <w:sz w:val="24"/>
            <w:szCs w:val="24"/>
          </w:rPr>
          <w:delText xml:space="preserve"> przebiegiem procesu zapisanym w </w:delText>
        </w:r>
        <w:r w:rsidRPr="00972B0D" w:rsidDel="006118FD">
          <w:rPr>
            <w:rFonts w:ascii="Times New Roman" w:hAnsi="Times New Roman" w:cs="Times New Roman"/>
            <w:b/>
            <w:sz w:val="24"/>
            <w:szCs w:val="24"/>
          </w:rPr>
          <w:delText>Projekcie Technicznym</w:delText>
        </w:r>
        <w:r w:rsidDel="006118FD">
          <w:rPr>
            <w:rFonts w:ascii="Times New Roman" w:hAnsi="Times New Roman" w:cs="Times New Roman"/>
            <w:sz w:val="24"/>
            <w:szCs w:val="24"/>
          </w:rPr>
          <w:delText xml:space="preserve"> oraz potwierdzenie niemożliwości wykonania w Systemie działań, które nie będą zgodne z tamże zapisanym przebiegiem procesu). Wykonywanie testów swobodnych ma na celu dokładniejsze przetestowanie </w:delText>
        </w:r>
        <w:r w:rsidRPr="00972B0D" w:rsidDel="006118FD">
          <w:rPr>
            <w:rFonts w:ascii="Times New Roman" w:hAnsi="Times New Roman" w:cs="Times New Roman"/>
            <w:b/>
            <w:sz w:val="24"/>
            <w:szCs w:val="24"/>
          </w:rPr>
          <w:delText>Systemu</w:delText>
        </w:r>
        <w:r w:rsidDel="006118FD">
          <w:rPr>
            <w:rFonts w:ascii="Times New Roman" w:hAnsi="Times New Roman" w:cs="Times New Roman"/>
            <w:sz w:val="24"/>
            <w:szCs w:val="24"/>
          </w:rPr>
          <w:delText>, przy  jednocześnie mniejszych nakładach pracy na przygotowanie i weryfikację przypadków testowych. Błędy ujawnione w</w:delText>
        </w:r>
        <w:r w:rsidR="0085331D" w:rsidDel="006118FD">
          <w:rPr>
            <w:rFonts w:ascii="Times New Roman" w:hAnsi="Times New Roman" w:cs="Times New Roman"/>
            <w:sz w:val="24"/>
            <w:szCs w:val="24"/>
          </w:rPr>
          <w:delText> </w:delText>
        </w:r>
        <w:r w:rsidDel="006118FD">
          <w:rPr>
            <w:rFonts w:ascii="Times New Roman" w:hAnsi="Times New Roman" w:cs="Times New Roman"/>
            <w:sz w:val="24"/>
            <w:szCs w:val="24"/>
          </w:rPr>
          <w:delText xml:space="preserve"> czasie testów swobodnych i sugestie na temat działania </w:delText>
        </w:r>
        <w:r w:rsidRPr="00972B0D" w:rsidDel="006118FD">
          <w:rPr>
            <w:rFonts w:ascii="Times New Roman" w:hAnsi="Times New Roman" w:cs="Times New Roman"/>
            <w:b/>
            <w:sz w:val="24"/>
            <w:szCs w:val="24"/>
          </w:rPr>
          <w:delText>Systemu</w:delText>
        </w:r>
        <w:r w:rsidDel="006118FD">
          <w:rPr>
            <w:rFonts w:ascii="Times New Roman" w:hAnsi="Times New Roman" w:cs="Times New Roman"/>
            <w:sz w:val="24"/>
            <w:szCs w:val="24"/>
          </w:rPr>
          <w:delText xml:space="preserve"> będą rejestrowane w systemie obsługi zgłoszeń i będą rozwiązywane zgodnie z procedurą obsługi zgłoszeń dla tego systemu.</w:delText>
        </w:r>
        <w:r w:rsidR="00381123" w:rsidRPr="00381123" w:rsidDel="006118FD">
          <w:rPr>
            <w:rFonts w:ascii="Times New Roman" w:hAnsi="Times New Roman" w:cs="Times New Roman"/>
            <w:sz w:val="24"/>
            <w:szCs w:val="24"/>
          </w:rPr>
          <w:delText xml:space="preserve"> </w:delText>
        </w:r>
        <w:r w:rsidR="00381123" w:rsidDel="006118FD">
          <w:rPr>
            <w:rFonts w:ascii="Times New Roman" w:hAnsi="Times New Roman" w:cs="Times New Roman"/>
            <w:sz w:val="24"/>
            <w:szCs w:val="24"/>
          </w:rPr>
          <w:delText>Testy Swobodne będą mogły być prowadzone zarówno w</w:delText>
        </w:r>
        <w:r w:rsidR="0085331D" w:rsidDel="006118FD">
          <w:rPr>
            <w:rFonts w:ascii="Times New Roman" w:hAnsi="Times New Roman" w:cs="Times New Roman"/>
            <w:sz w:val="24"/>
            <w:szCs w:val="24"/>
          </w:rPr>
          <w:delText> </w:delText>
        </w:r>
        <w:r w:rsidR="00381123" w:rsidDel="006118FD">
          <w:rPr>
            <w:rFonts w:ascii="Times New Roman" w:hAnsi="Times New Roman" w:cs="Times New Roman"/>
            <w:sz w:val="24"/>
            <w:szCs w:val="24"/>
          </w:rPr>
          <w:delText xml:space="preserve"> czasie trwania iteracji testów UAT wykonywanych na podstawie przypadków testowych jak i poza nimi, ale błędy wynikające z wykonania Testów Swobodnych będą mogły być zgłaszane wyłącznie w czasie trwania iteracji testów UAT wykonywanych na podstawie przypadków testowych. Zgłoszenie błędu wynikającego z Testów Swobodnych powinno być poprzedzone potwierdzeniem, czy błąd taki występuje w wersji oprogramowania, która jest testowana w bieżącej iteracji testów UAT.</w:delText>
        </w:r>
      </w:del>
    </w:p>
    <w:p w14:paraId="3D23DA41" w14:textId="77777777" w:rsidR="006F72CC" w:rsidRPr="006F72CC" w:rsidRDefault="006F72CC" w:rsidP="006F72CC">
      <w:pPr>
        <w:pStyle w:val="Akapitzlist"/>
        <w:numPr>
          <w:ilvl w:val="0"/>
          <w:numId w:val="19"/>
        </w:numPr>
        <w:spacing w:after="200"/>
        <w:rPr>
          <w:rFonts w:ascii="Times New Roman" w:hAnsi="Times New Roman" w:cs="Times New Roman"/>
          <w:i/>
          <w:sz w:val="24"/>
          <w:szCs w:val="24"/>
        </w:rPr>
      </w:pPr>
      <w:r w:rsidRPr="006F72CC">
        <w:rPr>
          <w:rFonts w:ascii="Times New Roman" w:hAnsi="Times New Roman" w:cs="Times New Roman"/>
          <w:b/>
          <w:i/>
          <w:sz w:val="24"/>
          <w:szCs w:val="24"/>
        </w:rPr>
        <w:t xml:space="preserve">Testy Sprzętu </w:t>
      </w:r>
      <w:r w:rsidRPr="006F72CC">
        <w:rPr>
          <w:rFonts w:ascii="Times New Roman" w:hAnsi="Times New Roman" w:cs="Times New Roman"/>
          <w:i/>
          <w:sz w:val="24"/>
          <w:szCs w:val="24"/>
        </w:rPr>
        <w:t>– proces weryfikacji poszczególnych komponentów sprzętowych pod względem zgodności z parametrami jakie dany komponent powinien spełniać.</w:t>
      </w:r>
    </w:p>
    <w:p w14:paraId="2378C183" w14:textId="77777777" w:rsidR="006F72CC" w:rsidRPr="006F72CC" w:rsidRDefault="006F72CC" w:rsidP="006F72CC">
      <w:pPr>
        <w:pStyle w:val="Akapitzlist"/>
        <w:numPr>
          <w:ilvl w:val="0"/>
          <w:numId w:val="19"/>
        </w:numPr>
        <w:spacing w:after="200"/>
        <w:rPr>
          <w:rFonts w:ascii="Times New Roman" w:hAnsi="Times New Roman" w:cs="Times New Roman"/>
          <w:i/>
          <w:sz w:val="24"/>
          <w:szCs w:val="24"/>
        </w:rPr>
      </w:pPr>
      <w:r w:rsidRPr="006F72CC">
        <w:rPr>
          <w:rFonts w:ascii="Times New Roman" w:hAnsi="Times New Roman" w:cs="Times New Roman"/>
          <w:i/>
          <w:sz w:val="24"/>
          <w:szCs w:val="24"/>
        </w:rPr>
        <w:t>Szkolenie – zdefiniowane działania edukacyjne dla jednej, określonej listą obecności, grupy użytkowników.</w:t>
      </w:r>
    </w:p>
    <w:p w14:paraId="6AA48685" w14:textId="77777777" w:rsidR="006F72CC" w:rsidRDefault="006F72CC" w:rsidP="006F72CC">
      <w:pPr>
        <w:pStyle w:val="Akapitzlist"/>
        <w:numPr>
          <w:ilvl w:val="0"/>
          <w:numId w:val="19"/>
        </w:numPr>
        <w:spacing w:after="200"/>
        <w:rPr>
          <w:rFonts w:ascii="Times New Roman" w:hAnsi="Times New Roman" w:cs="Times New Roman"/>
          <w:sz w:val="24"/>
          <w:szCs w:val="24"/>
        </w:rPr>
      </w:pPr>
      <w:r w:rsidRPr="009D4C69">
        <w:rPr>
          <w:rFonts w:ascii="Times New Roman" w:hAnsi="Times New Roman" w:cs="Times New Roman"/>
          <w:b/>
          <w:i/>
          <w:sz w:val="24"/>
          <w:szCs w:val="24"/>
        </w:rPr>
        <w:t>Umowa z Qumak</w:t>
      </w:r>
      <w:r w:rsidRPr="009D4C69">
        <w:rPr>
          <w:rFonts w:ascii="Times New Roman" w:hAnsi="Times New Roman" w:cs="Times New Roman"/>
          <w:sz w:val="24"/>
          <w:szCs w:val="24"/>
        </w:rPr>
        <w:t xml:space="preserve"> oznacza Umowę KZGW-kw/ISOK/3/2013 z Wykonawcą Qumak</w:t>
      </w:r>
      <w:r>
        <w:rPr>
          <w:rFonts w:ascii="Times New Roman" w:hAnsi="Times New Roman" w:cs="Times New Roman"/>
          <w:sz w:val="24"/>
          <w:szCs w:val="24"/>
        </w:rPr>
        <w:t xml:space="preserve"> S.A. </w:t>
      </w:r>
      <w:r w:rsidRPr="009D4C69">
        <w:rPr>
          <w:rFonts w:ascii="Times New Roman" w:hAnsi="Times New Roman" w:cs="Times New Roman"/>
          <w:sz w:val="24"/>
          <w:szCs w:val="24"/>
        </w:rPr>
        <w:t xml:space="preserve">w ramach której zrealizowano etapy </w:t>
      </w:r>
      <w:r>
        <w:rPr>
          <w:rFonts w:ascii="Times New Roman" w:hAnsi="Times New Roman" w:cs="Times New Roman"/>
          <w:sz w:val="24"/>
          <w:szCs w:val="24"/>
        </w:rPr>
        <w:t>1</w:t>
      </w:r>
      <w:r w:rsidRPr="009D4C69">
        <w:rPr>
          <w:rFonts w:ascii="Times New Roman" w:hAnsi="Times New Roman" w:cs="Times New Roman"/>
          <w:sz w:val="24"/>
          <w:szCs w:val="24"/>
        </w:rPr>
        <w:t xml:space="preserve">, </w:t>
      </w:r>
      <w:r>
        <w:rPr>
          <w:rFonts w:ascii="Times New Roman" w:hAnsi="Times New Roman" w:cs="Times New Roman"/>
          <w:sz w:val="24"/>
          <w:szCs w:val="24"/>
        </w:rPr>
        <w:t>2</w:t>
      </w:r>
      <w:r w:rsidRPr="009D4C69">
        <w:rPr>
          <w:rFonts w:ascii="Times New Roman" w:hAnsi="Times New Roman" w:cs="Times New Roman"/>
          <w:sz w:val="24"/>
          <w:szCs w:val="24"/>
        </w:rPr>
        <w:t xml:space="preserve">, </w:t>
      </w:r>
      <w:r>
        <w:rPr>
          <w:rFonts w:ascii="Times New Roman" w:hAnsi="Times New Roman" w:cs="Times New Roman"/>
          <w:sz w:val="24"/>
          <w:szCs w:val="24"/>
        </w:rPr>
        <w:t>3</w:t>
      </w:r>
      <w:r w:rsidRPr="009D4C69">
        <w:rPr>
          <w:rFonts w:ascii="Times New Roman" w:hAnsi="Times New Roman" w:cs="Times New Roman"/>
          <w:sz w:val="24"/>
          <w:szCs w:val="24"/>
        </w:rPr>
        <w:t xml:space="preserve">, </w:t>
      </w:r>
      <w:r>
        <w:rPr>
          <w:rFonts w:ascii="Times New Roman" w:hAnsi="Times New Roman" w:cs="Times New Roman"/>
          <w:sz w:val="24"/>
          <w:szCs w:val="24"/>
        </w:rPr>
        <w:t xml:space="preserve">4 opisane w </w:t>
      </w:r>
      <w:r w:rsidR="004E6F75">
        <w:rPr>
          <w:rFonts w:ascii="Times New Roman" w:hAnsi="Times New Roman" w:cs="Times New Roman"/>
          <w:sz w:val="24"/>
          <w:szCs w:val="24"/>
        </w:rPr>
        <w:t xml:space="preserve">pierwotnym </w:t>
      </w:r>
      <w:r>
        <w:rPr>
          <w:rFonts w:ascii="Times New Roman" w:hAnsi="Times New Roman" w:cs="Times New Roman"/>
          <w:sz w:val="24"/>
          <w:szCs w:val="24"/>
        </w:rPr>
        <w:t>OPZ postępowania „</w:t>
      </w:r>
      <w:r w:rsidRPr="009D4C69">
        <w:rPr>
          <w:rFonts w:ascii="Times New Roman" w:hAnsi="Times New Roman" w:cs="Times New Roman"/>
          <w:sz w:val="24"/>
          <w:szCs w:val="24"/>
        </w:rPr>
        <w:t>Projekt, budowa i wdrożenie informatycznego systemu osłony kraju przez nadzwyczajnymi zagrożeniami (ISOK) oraz świadczenia usługi gwarancyjnej po wdrożeniu tego systemu” (</w:t>
      </w:r>
      <w:r>
        <w:rPr>
          <w:rFonts w:ascii="Times New Roman" w:hAnsi="Times New Roman" w:cs="Times New Roman"/>
          <w:b/>
          <w:sz w:val="24"/>
          <w:szCs w:val="24"/>
        </w:rPr>
        <w:t xml:space="preserve">pierwotny </w:t>
      </w:r>
      <w:r w:rsidRPr="009D4C69">
        <w:rPr>
          <w:rFonts w:ascii="Times New Roman" w:hAnsi="Times New Roman" w:cs="Times New Roman"/>
          <w:b/>
          <w:i/>
          <w:sz w:val="24"/>
          <w:szCs w:val="24"/>
        </w:rPr>
        <w:t>OPZ</w:t>
      </w:r>
      <w:r w:rsidRPr="009D4C69">
        <w:rPr>
          <w:rFonts w:ascii="Times New Roman" w:hAnsi="Times New Roman" w:cs="Times New Roman"/>
          <w:sz w:val="24"/>
          <w:szCs w:val="24"/>
        </w:rPr>
        <w:t>)</w:t>
      </w:r>
      <w:r>
        <w:rPr>
          <w:rFonts w:ascii="Times New Roman" w:hAnsi="Times New Roman" w:cs="Times New Roman"/>
          <w:sz w:val="24"/>
          <w:szCs w:val="24"/>
        </w:rPr>
        <w:t xml:space="preserve">. </w:t>
      </w:r>
    </w:p>
    <w:p w14:paraId="44C9848B" w14:textId="220E60CE" w:rsidR="006F72CC" w:rsidRDefault="006F72CC" w:rsidP="006F72CC">
      <w:pPr>
        <w:pStyle w:val="Akapitzlist"/>
        <w:numPr>
          <w:ilvl w:val="0"/>
          <w:numId w:val="19"/>
        </w:numPr>
        <w:spacing w:after="200"/>
        <w:rPr>
          <w:rFonts w:ascii="Times New Roman" w:hAnsi="Times New Roman" w:cs="Times New Roman"/>
          <w:b/>
          <w:i/>
          <w:sz w:val="24"/>
          <w:szCs w:val="24"/>
        </w:rPr>
      </w:pPr>
      <w:r w:rsidRPr="009D4C69">
        <w:rPr>
          <w:rFonts w:ascii="Times New Roman" w:hAnsi="Times New Roman" w:cs="Times New Roman"/>
          <w:b/>
          <w:i/>
          <w:sz w:val="24"/>
          <w:szCs w:val="24"/>
        </w:rPr>
        <w:t>Umowa na Wdrożenie</w:t>
      </w:r>
      <w:r w:rsidRPr="009D4C69">
        <w:rPr>
          <w:rFonts w:ascii="Times New Roman" w:hAnsi="Times New Roman" w:cs="Times New Roman"/>
          <w:sz w:val="24"/>
          <w:szCs w:val="24"/>
        </w:rPr>
        <w:t xml:space="preserve"> oznacza Umowę, która zostanie zawarta w wyniku </w:t>
      </w:r>
      <w:r>
        <w:rPr>
          <w:rFonts w:ascii="Times New Roman" w:hAnsi="Times New Roman" w:cs="Times New Roman"/>
          <w:sz w:val="24"/>
          <w:szCs w:val="24"/>
        </w:rPr>
        <w:t xml:space="preserve">rozstrzygnięcia niniejszego postępowania obejmującego wdrożenie produkcyjne </w:t>
      </w:r>
      <w:r w:rsidR="004E6F75">
        <w:rPr>
          <w:rFonts w:ascii="Times New Roman" w:hAnsi="Times New Roman" w:cs="Times New Roman"/>
          <w:sz w:val="24"/>
          <w:szCs w:val="24"/>
        </w:rPr>
        <w:t xml:space="preserve">Systemu </w:t>
      </w:r>
      <w:r>
        <w:rPr>
          <w:rFonts w:ascii="Times New Roman" w:hAnsi="Times New Roman" w:cs="Times New Roman"/>
          <w:sz w:val="24"/>
          <w:szCs w:val="24"/>
        </w:rPr>
        <w:t>ISOK wraz ze</w:t>
      </w:r>
      <w:r w:rsidRPr="009D4C69">
        <w:rPr>
          <w:rFonts w:ascii="Times New Roman" w:hAnsi="Times New Roman" w:cs="Times New Roman"/>
          <w:sz w:val="24"/>
          <w:szCs w:val="24"/>
        </w:rPr>
        <w:t xml:space="preserve"> świadczeni</w:t>
      </w:r>
      <w:r>
        <w:rPr>
          <w:rFonts w:ascii="Times New Roman" w:hAnsi="Times New Roman" w:cs="Times New Roman"/>
          <w:sz w:val="24"/>
          <w:szCs w:val="24"/>
        </w:rPr>
        <w:t>em</w:t>
      </w:r>
      <w:r w:rsidRPr="009D4C69">
        <w:rPr>
          <w:rFonts w:ascii="Times New Roman" w:hAnsi="Times New Roman" w:cs="Times New Roman"/>
          <w:sz w:val="24"/>
          <w:szCs w:val="24"/>
        </w:rPr>
        <w:t xml:space="preserve"> usług gwarancyjnych na Produkty wytworzone w ramach </w:t>
      </w:r>
      <w:r w:rsidRPr="009D4C69">
        <w:rPr>
          <w:rFonts w:ascii="Times New Roman" w:hAnsi="Times New Roman" w:cs="Times New Roman"/>
          <w:b/>
          <w:i/>
          <w:sz w:val="24"/>
          <w:szCs w:val="24"/>
        </w:rPr>
        <w:t>Umowy na Wdrożenie</w:t>
      </w:r>
      <w:r>
        <w:rPr>
          <w:rFonts w:ascii="Times New Roman" w:hAnsi="Times New Roman" w:cs="Times New Roman"/>
          <w:b/>
          <w:i/>
          <w:sz w:val="24"/>
          <w:szCs w:val="24"/>
        </w:rPr>
        <w:t>.</w:t>
      </w:r>
      <w:del w:id="32" w:author="Katarzyna Sobczak" w:date="2018-08-31T14:19:00Z">
        <w:r w:rsidDel="006118FD">
          <w:rPr>
            <w:rFonts w:ascii="Times New Roman" w:hAnsi="Times New Roman" w:cs="Times New Roman"/>
            <w:b/>
            <w:i/>
            <w:sz w:val="24"/>
            <w:szCs w:val="24"/>
          </w:rPr>
          <w:delText xml:space="preserve"> </w:delText>
        </w:r>
        <w:r w:rsidDel="006118FD">
          <w:rPr>
            <w:rFonts w:ascii="Times New Roman" w:hAnsi="Times New Roman" w:cs="Times New Roman"/>
            <w:sz w:val="24"/>
            <w:szCs w:val="24"/>
          </w:rPr>
          <w:delText xml:space="preserve">W ramach </w:delText>
        </w:r>
        <w:r w:rsidRPr="00972B0D" w:rsidDel="006118FD">
          <w:rPr>
            <w:rFonts w:ascii="Times New Roman" w:hAnsi="Times New Roman" w:cs="Times New Roman"/>
            <w:b/>
            <w:sz w:val="24"/>
            <w:szCs w:val="24"/>
          </w:rPr>
          <w:delText>Umowy na Wdrożenie</w:delText>
        </w:r>
        <w:r w:rsidDel="006118FD">
          <w:rPr>
            <w:rFonts w:ascii="Times New Roman" w:hAnsi="Times New Roman" w:cs="Times New Roman"/>
            <w:sz w:val="24"/>
            <w:szCs w:val="24"/>
          </w:rPr>
          <w:delText xml:space="preserve">, spełnione muszą zostać wszystkie wymagania </w:delText>
        </w:r>
        <w:r w:rsidRPr="007C239B" w:rsidDel="006118FD">
          <w:rPr>
            <w:rFonts w:ascii="Times New Roman" w:hAnsi="Times New Roman" w:cs="Times New Roman"/>
            <w:b/>
            <w:sz w:val="24"/>
            <w:szCs w:val="24"/>
          </w:rPr>
          <w:delText>pierwotnego OPZ</w:delText>
        </w:r>
      </w:del>
      <w:r>
        <w:rPr>
          <w:rFonts w:ascii="Times New Roman" w:hAnsi="Times New Roman" w:cs="Times New Roman"/>
          <w:sz w:val="24"/>
          <w:szCs w:val="24"/>
        </w:rPr>
        <w:t xml:space="preserve">. </w:t>
      </w:r>
      <w:del w:id="33" w:author="Katarzyna Sobczak" w:date="2018-08-31T14:19:00Z">
        <w:r w:rsidDel="006118FD">
          <w:rPr>
            <w:rFonts w:ascii="Times New Roman" w:hAnsi="Times New Roman" w:cs="Times New Roman"/>
            <w:sz w:val="24"/>
            <w:szCs w:val="24"/>
          </w:rPr>
          <w:delText xml:space="preserve">Ich uszczegółowienie i sposób realizacji wynikają z </w:delText>
        </w:r>
        <w:r w:rsidRPr="007C239B" w:rsidDel="006118FD">
          <w:rPr>
            <w:rFonts w:ascii="Times New Roman" w:hAnsi="Times New Roman" w:cs="Times New Roman"/>
            <w:b/>
            <w:sz w:val="24"/>
            <w:szCs w:val="24"/>
          </w:rPr>
          <w:delText>Projektu Technicznego</w:delText>
        </w:r>
        <w:r w:rsidDel="006118FD">
          <w:rPr>
            <w:rFonts w:ascii="Times New Roman" w:hAnsi="Times New Roman" w:cs="Times New Roman"/>
            <w:sz w:val="24"/>
            <w:szCs w:val="24"/>
          </w:rPr>
          <w:delText xml:space="preserve"> wraz z załącznikami do niego</w:delText>
        </w:r>
        <w:r w:rsidR="00F07085" w:rsidDel="006118FD">
          <w:rPr>
            <w:rFonts w:ascii="Times New Roman" w:hAnsi="Times New Roman" w:cs="Times New Roman"/>
            <w:sz w:val="24"/>
            <w:szCs w:val="24"/>
          </w:rPr>
          <w:delText xml:space="preserve"> oraz z</w:delText>
        </w:r>
        <w:r w:rsidR="0085331D" w:rsidDel="006118FD">
          <w:rPr>
            <w:rFonts w:ascii="Times New Roman" w:hAnsi="Times New Roman" w:cs="Times New Roman"/>
            <w:sz w:val="24"/>
            <w:szCs w:val="24"/>
          </w:rPr>
          <w:delText> </w:delText>
        </w:r>
        <w:r w:rsidR="00F07085" w:rsidDel="006118FD">
          <w:rPr>
            <w:rFonts w:ascii="Times New Roman" w:hAnsi="Times New Roman" w:cs="Times New Roman"/>
            <w:sz w:val="24"/>
            <w:szCs w:val="24"/>
          </w:rPr>
          <w:delText xml:space="preserve"> niniejszego OPZ</w:delText>
        </w:r>
        <w:r w:rsidDel="006118FD">
          <w:rPr>
            <w:rFonts w:ascii="Times New Roman" w:hAnsi="Times New Roman" w:cs="Times New Roman"/>
            <w:sz w:val="24"/>
            <w:szCs w:val="24"/>
          </w:rPr>
          <w:delText>.</w:delText>
        </w:r>
      </w:del>
    </w:p>
    <w:p w14:paraId="01EE9560" w14:textId="5A3E1017" w:rsidR="006F72CC" w:rsidRPr="00972B0D" w:rsidRDefault="006F72CC" w:rsidP="000A5D11">
      <w:pPr>
        <w:pStyle w:val="Akapitzlist"/>
        <w:numPr>
          <w:ilvl w:val="0"/>
          <w:numId w:val="19"/>
        </w:numPr>
        <w:spacing w:after="200"/>
        <w:rPr>
          <w:rFonts w:ascii="Times New Roman" w:hAnsi="Times New Roman" w:cs="Times New Roman"/>
          <w:b/>
          <w:i/>
          <w:sz w:val="24"/>
          <w:szCs w:val="24"/>
        </w:rPr>
      </w:pPr>
      <w:r w:rsidRPr="009A1D3C">
        <w:rPr>
          <w:rFonts w:ascii="Times New Roman" w:hAnsi="Times New Roman" w:cs="Times New Roman"/>
          <w:b/>
          <w:i/>
          <w:sz w:val="24"/>
          <w:szCs w:val="24"/>
        </w:rPr>
        <w:t>Zasilenie danymi produkcyjnymi w zakresie obejmowanym przez wdrażane rozwiązanie</w:t>
      </w:r>
      <w:r>
        <w:rPr>
          <w:rFonts w:ascii="Times New Roman" w:hAnsi="Times New Roman" w:cs="Times New Roman"/>
          <w:sz w:val="24"/>
          <w:szCs w:val="24"/>
        </w:rPr>
        <w:t xml:space="preserve"> – zasilenie </w:t>
      </w:r>
      <w:r w:rsidRPr="00972B0D">
        <w:rPr>
          <w:rFonts w:ascii="Times New Roman" w:hAnsi="Times New Roman" w:cs="Times New Roman"/>
          <w:b/>
          <w:sz w:val="24"/>
          <w:szCs w:val="24"/>
        </w:rPr>
        <w:t>Systemu</w:t>
      </w:r>
      <w:r>
        <w:rPr>
          <w:rFonts w:ascii="Times New Roman" w:hAnsi="Times New Roman" w:cs="Times New Roman"/>
          <w:sz w:val="24"/>
          <w:szCs w:val="24"/>
        </w:rPr>
        <w:t xml:space="preserve"> danymi w takim zakresie, aby dla rozwiązania opisywanego w tym miejscu </w:t>
      </w:r>
      <w:r w:rsidRPr="00972B0D">
        <w:rPr>
          <w:rFonts w:ascii="Times New Roman" w:hAnsi="Times New Roman" w:cs="Times New Roman"/>
          <w:b/>
          <w:sz w:val="24"/>
          <w:szCs w:val="24"/>
        </w:rPr>
        <w:t>OPZ</w:t>
      </w:r>
      <w:r>
        <w:rPr>
          <w:rFonts w:ascii="Times New Roman" w:hAnsi="Times New Roman" w:cs="Times New Roman"/>
          <w:sz w:val="24"/>
          <w:szCs w:val="24"/>
        </w:rPr>
        <w:t xml:space="preserve"> </w:t>
      </w:r>
      <w:r w:rsidR="000A5D11" w:rsidRPr="000A5D11">
        <w:rPr>
          <w:rFonts w:ascii="Times New Roman" w:hAnsi="Times New Roman" w:cs="Times New Roman"/>
          <w:sz w:val="24"/>
          <w:szCs w:val="24"/>
        </w:rPr>
        <w:t xml:space="preserve">(w którym została użyta definicja ‘zasilenie danymi produkcyjnymi …’), </w:t>
      </w:r>
      <w:r>
        <w:rPr>
          <w:rFonts w:ascii="Times New Roman" w:hAnsi="Times New Roman" w:cs="Times New Roman"/>
          <w:sz w:val="24"/>
          <w:szCs w:val="24"/>
        </w:rPr>
        <w:t xml:space="preserve">wprowadzony do </w:t>
      </w:r>
      <w:r w:rsidRPr="00972B0D">
        <w:rPr>
          <w:rFonts w:ascii="Times New Roman" w:hAnsi="Times New Roman" w:cs="Times New Roman"/>
          <w:b/>
          <w:sz w:val="24"/>
          <w:szCs w:val="24"/>
        </w:rPr>
        <w:t>Systemu</w:t>
      </w:r>
      <w:r>
        <w:rPr>
          <w:rFonts w:ascii="Times New Roman" w:hAnsi="Times New Roman" w:cs="Times New Roman"/>
          <w:sz w:val="24"/>
          <w:szCs w:val="24"/>
        </w:rPr>
        <w:t xml:space="preserve"> był komplet danych produkcyjnych. Czyli aby ten fragment </w:t>
      </w:r>
      <w:r w:rsidRPr="00972B0D">
        <w:rPr>
          <w:rFonts w:ascii="Times New Roman" w:hAnsi="Times New Roman" w:cs="Times New Roman"/>
          <w:b/>
          <w:sz w:val="24"/>
          <w:szCs w:val="24"/>
        </w:rPr>
        <w:t>Systemu</w:t>
      </w:r>
      <w:r>
        <w:rPr>
          <w:rFonts w:ascii="Times New Roman" w:hAnsi="Times New Roman" w:cs="Times New Roman"/>
          <w:sz w:val="24"/>
          <w:szCs w:val="24"/>
        </w:rPr>
        <w:t xml:space="preserve"> jaki jest opisany w tym miejscu </w:t>
      </w:r>
      <w:r w:rsidRPr="00972B0D">
        <w:rPr>
          <w:rFonts w:ascii="Times New Roman" w:hAnsi="Times New Roman" w:cs="Times New Roman"/>
          <w:b/>
          <w:sz w:val="24"/>
          <w:szCs w:val="24"/>
        </w:rPr>
        <w:t>OPZ</w:t>
      </w:r>
      <w:r>
        <w:rPr>
          <w:rFonts w:ascii="Times New Roman" w:hAnsi="Times New Roman" w:cs="Times New Roman"/>
          <w:sz w:val="24"/>
          <w:szCs w:val="24"/>
        </w:rPr>
        <w:t xml:space="preserve"> posiadał wypełnione wszystkie dostępne dla niego atrybuty bazy danych danymi produkcyjnymi. W przypadku obszarów wzajemnie powiązanych, które w testach będą musiały być testowane wspólnie, konieczne jest zasilenie wszystkich takich obszarów do przeprowadzenia testów. Tak przygotowana baza danych umożliwi przeprowadzenie testów na realnych danych występujących u Zamawiającego, co</w:t>
      </w:r>
      <w:r w:rsidR="0085331D">
        <w:rPr>
          <w:rFonts w:ascii="Times New Roman" w:hAnsi="Times New Roman" w:cs="Times New Roman"/>
          <w:sz w:val="24"/>
          <w:szCs w:val="24"/>
        </w:rPr>
        <w:t> </w:t>
      </w:r>
      <w:r>
        <w:rPr>
          <w:rFonts w:ascii="Times New Roman" w:hAnsi="Times New Roman" w:cs="Times New Roman"/>
          <w:sz w:val="24"/>
          <w:szCs w:val="24"/>
        </w:rPr>
        <w:t xml:space="preserve"> pozwoli na szybszą i skuteczniejszą weryfikację dostarczonego rozwiązania. Zaznaczenie, że zakres danych produkcyjnych może być ograniczony do zakresu obejmowanego przez wdrażane rozwiązanie oznacza, że Wykonawca może tak prowadzić importy zasilające bazę ISOK danymi produkcyjnymi, aby na potrzeby wykonywanych działań (głównie testów) przygotowany był </w:t>
      </w:r>
      <w:r w:rsidR="000A5D11" w:rsidRPr="000A5D11">
        <w:rPr>
          <w:rFonts w:ascii="Times New Roman" w:hAnsi="Times New Roman" w:cs="Times New Roman"/>
          <w:sz w:val="24"/>
          <w:szCs w:val="24"/>
        </w:rPr>
        <w:t xml:space="preserve">co najmniej taki </w:t>
      </w:r>
      <w:r>
        <w:rPr>
          <w:rFonts w:ascii="Times New Roman" w:hAnsi="Times New Roman" w:cs="Times New Roman"/>
          <w:sz w:val="24"/>
          <w:szCs w:val="24"/>
        </w:rPr>
        <w:t>fragment danych produkcyjnych</w:t>
      </w:r>
      <w:r w:rsidR="000A5D11">
        <w:rPr>
          <w:rFonts w:ascii="Times New Roman" w:hAnsi="Times New Roman" w:cs="Times New Roman"/>
          <w:sz w:val="24"/>
          <w:szCs w:val="24"/>
        </w:rPr>
        <w:t xml:space="preserve">, </w:t>
      </w:r>
      <w:r w:rsidR="000A5D11" w:rsidRPr="000A5D11">
        <w:rPr>
          <w:rFonts w:ascii="Times New Roman" w:hAnsi="Times New Roman" w:cs="Times New Roman"/>
          <w:sz w:val="24"/>
          <w:szCs w:val="24"/>
        </w:rPr>
        <w:t>który jest wymagany przez testowane rozwiązanie</w:t>
      </w:r>
      <w:r>
        <w:rPr>
          <w:rFonts w:ascii="Times New Roman" w:hAnsi="Times New Roman" w:cs="Times New Roman"/>
          <w:sz w:val="24"/>
          <w:szCs w:val="24"/>
        </w:rPr>
        <w:t>. Zapis  taki nie wyklucza możliwości kompletnego zasilenia baz ISOK wszystkim danymi produkcyjnymi jednocześnie, przed rozpoczęciem jakichkolwiek testów, ale  decyzja w  tym zakresie należeć będzie do Wykonawcy.</w:t>
      </w:r>
    </w:p>
    <w:p w14:paraId="38E5454A" w14:textId="77777777" w:rsidR="006F72CC" w:rsidRDefault="006F72CC" w:rsidP="006F72CC">
      <w:pPr>
        <w:pStyle w:val="Akapitzlist"/>
        <w:numPr>
          <w:ilvl w:val="0"/>
          <w:numId w:val="19"/>
        </w:numPr>
        <w:spacing w:after="200"/>
        <w:rPr>
          <w:rFonts w:ascii="Times New Roman" w:hAnsi="Times New Roman" w:cs="Times New Roman"/>
          <w:sz w:val="24"/>
          <w:szCs w:val="24"/>
        </w:rPr>
      </w:pPr>
      <w:r w:rsidRPr="00AA5394">
        <w:rPr>
          <w:rFonts w:ascii="Times New Roman" w:hAnsi="Times New Roman" w:cs="Times New Roman"/>
          <w:b/>
          <w:sz w:val="24"/>
          <w:szCs w:val="24"/>
        </w:rPr>
        <w:t>I linia HD (Help desk</w:t>
      </w:r>
      <w:r>
        <w:rPr>
          <w:rFonts w:ascii="Times New Roman" w:hAnsi="Times New Roman" w:cs="Times New Roman"/>
          <w:sz w:val="24"/>
          <w:szCs w:val="24"/>
        </w:rPr>
        <w:t>)</w:t>
      </w:r>
      <w:r w:rsidR="004E6F75">
        <w:rPr>
          <w:rFonts w:ascii="Times New Roman" w:hAnsi="Times New Roman" w:cs="Times New Roman"/>
          <w:sz w:val="24"/>
          <w:szCs w:val="24"/>
        </w:rPr>
        <w:t xml:space="preserve"> </w:t>
      </w:r>
      <w:r>
        <w:rPr>
          <w:rFonts w:ascii="Times New Roman" w:hAnsi="Times New Roman" w:cs="Times New Roman"/>
          <w:sz w:val="24"/>
          <w:szCs w:val="24"/>
        </w:rPr>
        <w:t>– prowadzona przez Wykonawcę przy wykorzystaniu ustalonych z Zamawiającym oraz na podstawie zatwierdzonych przez Zamawiającego części</w:t>
      </w:r>
      <w:r w:rsidR="004E6F75">
        <w:rPr>
          <w:rFonts w:ascii="Times New Roman" w:hAnsi="Times New Roman" w:cs="Times New Roman"/>
          <w:sz w:val="24"/>
          <w:szCs w:val="24"/>
        </w:rPr>
        <w:t>,</w:t>
      </w:r>
      <w:r>
        <w:rPr>
          <w:rFonts w:ascii="Times New Roman" w:hAnsi="Times New Roman" w:cs="Times New Roman"/>
          <w:sz w:val="24"/>
          <w:szCs w:val="24"/>
        </w:rPr>
        <w:t xml:space="preserve"> usługa wsparcia realizująca pojedynczy punkt kontakt dla rejestracji i  klasyfikacji zdarzeń i</w:t>
      </w:r>
      <w:r>
        <w:t> </w:t>
      </w:r>
      <w:r>
        <w:rPr>
          <w:rFonts w:ascii="Times New Roman" w:hAnsi="Times New Roman" w:cs="Times New Roman"/>
          <w:sz w:val="24"/>
          <w:szCs w:val="24"/>
        </w:rPr>
        <w:t>błędów dotyczących produktów Podprojektu ISOK</w:t>
      </w:r>
    </w:p>
    <w:p w14:paraId="4E9FF150" w14:textId="7FC521E9" w:rsidR="008F541E" w:rsidRPr="000C6AF2" w:rsidRDefault="006F72CC" w:rsidP="0041772B">
      <w:pPr>
        <w:pStyle w:val="Akapitzlist"/>
        <w:numPr>
          <w:ilvl w:val="0"/>
          <w:numId w:val="19"/>
        </w:numPr>
        <w:spacing w:after="200"/>
      </w:pPr>
      <w:r w:rsidRPr="00CE011E">
        <w:rPr>
          <w:rFonts w:ascii="Times New Roman" w:hAnsi="Times New Roman" w:cs="Times New Roman"/>
          <w:b/>
          <w:sz w:val="24"/>
          <w:szCs w:val="24"/>
        </w:rPr>
        <w:t>II Linia HD</w:t>
      </w:r>
      <w:r w:rsidRPr="00CE011E">
        <w:rPr>
          <w:rFonts w:ascii="Times New Roman" w:hAnsi="Times New Roman" w:cs="Times New Roman"/>
          <w:sz w:val="24"/>
          <w:szCs w:val="24"/>
        </w:rPr>
        <w:t xml:space="preserve"> -  prowadzona i nadzorowana przez Wykonawcę usługa wsparcia w</w:t>
      </w:r>
      <w:r w:rsidR="0085331D">
        <w:rPr>
          <w:rFonts w:ascii="Times New Roman" w:hAnsi="Times New Roman" w:cs="Times New Roman"/>
          <w:sz w:val="24"/>
          <w:szCs w:val="24"/>
        </w:rPr>
        <w:t> </w:t>
      </w:r>
      <w:r w:rsidRPr="00CE011E">
        <w:rPr>
          <w:rFonts w:ascii="Times New Roman" w:hAnsi="Times New Roman" w:cs="Times New Roman"/>
          <w:sz w:val="24"/>
          <w:szCs w:val="24"/>
        </w:rPr>
        <w:t xml:space="preserve"> części odpowiadającej za rozwiązanie zgłoszeń niemożliwych do rozwiązania przez I linię HD. Obejmuje zarówno własne zasoby wykonawcy jak i zasoby podwykonawców oraz  dostawców z pozostałych etapów Podprojektu ISOK</w:t>
      </w:r>
      <w:r w:rsidR="00CE011E" w:rsidRPr="00CE011E">
        <w:rPr>
          <w:rFonts w:ascii="Times New Roman" w:hAnsi="Times New Roman" w:cs="Times New Roman"/>
          <w:sz w:val="24"/>
          <w:szCs w:val="24"/>
        </w:rPr>
        <w:t>.</w:t>
      </w:r>
      <w:bookmarkEnd w:id="0"/>
      <w:bookmarkEnd w:id="1"/>
      <w:bookmarkEnd w:id="2"/>
    </w:p>
    <w:p w14:paraId="68F97B34" w14:textId="130041EE" w:rsidR="0065075C" w:rsidRPr="0059224E" w:rsidRDefault="000C6AF2" w:rsidP="0041772B">
      <w:pPr>
        <w:pStyle w:val="Akapitzlist"/>
        <w:numPr>
          <w:ilvl w:val="0"/>
          <w:numId w:val="19"/>
        </w:numPr>
        <w:spacing w:after="200"/>
        <w:rPr>
          <w:rFonts w:ascii="Times New Roman" w:hAnsi="Times New Roman" w:cs="Times New Roman"/>
          <w:sz w:val="24"/>
          <w:szCs w:val="24"/>
        </w:rPr>
      </w:pPr>
      <w:r w:rsidRPr="0065075C">
        <w:rPr>
          <w:rFonts w:ascii="Times New Roman" w:hAnsi="Times New Roman" w:cs="Times New Roman"/>
          <w:b/>
          <w:sz w:val="24"/>
          <w:szCs w:val="24"/>
        </w:rPr>
        <w:t xml:space="preserve">Produkt </w:t>
      </w:r>
      <w:r w:rsidR="0065075C" w:rsidRPr="0065075C">
        <w:rPr>
          <w:rFonts w:ascii="Times New Roman" w:hAnsi="Times New Roman" w:cs="Times New Roman"/>
          <w:b/>
          <w:sz w:val="24"/>
          <w:szCs w:val="24"/>
        </w:rPr>
        <w:t xml:space="preserve">– </w:t>
      </w:r>
      <w:r w:rsidR="0065075C" w:rsidRPr="0065075C">
        <w:rPr>
          <w:rFonts w:ascii="Times New Roman" w:hAnsi="Times New Roman" w:cs="Times New Roman"/>
          <w:sz w:val="24"/>
          <w:szCs w:val="24"/>
        </w:rPr>
        <w:t xml:space="preserve"> według metodyki zarządzania projektami to </w:t>
      </w:r>
      <w:r w:rsidRPr="0065075C">
        <w:rPr>
          <w:rFonts w:ascii="Times New Roman" w:hAnsi="Times New Roman" w:cs="Times New Roman"/>
          <w:sz w:val="24"/>
          <w:szCs w:val="24"/>
        </w:rPr>
        <w:t>wszelkie wyniki realizacji projektu, między inny</w:t>
      </w:r>
      <w:r w:rsidR="00AE1CFA">
        <w:rPr>
          <w:rFonts w:ascii="Times New Roman" w:hAnsi="Times New Roman" w:cs="Times New Roman"/>
          <w:sz w:val="24"/>
          <w:szCs w:val="24"/>
        </w:rPr>
        <w:t>mi</w:t>
      </w:r>
      <w:r w:rsidRPr="0065075C">
        <w:rPr>
          <w:rFonts w:ascii="Times New Roman" w:hAnsi="Times New Roman" w:cs="Times New Roman"/>
          <w:sz w:val="24"/>
          <w:szCs w:val="24"/>
        </w:rPr>
        <w:t xml:space="preserve">: kod źródłowy, </w:t>
      </w:r>
      <w:r w:rsidR="00AE1CFA">
        <w:rPr>
          <w:rFonts w:ascii="Times New Roman" w:hAnsi="Times New Roman" w:cs="Times New Roman"/>
          <w:sz w:val="24"/>
          <w:szCs w:val="24"/>
        </w:rPr>
        <w:t xml:space="preserve">oprogramowanie, </w:t>
      </w:r>
      <w:r w:rsidRPr="0065075C">
        <w:rPr>
          <w:rFonts w:ascii="Times New Roman" w:hAnsi="Times New Roman" w:cs="Times New Roman"/>
          <w:sz w:val="24"/>
          <w:szCs w:val="24"/>
        </w:rPr>
        <w:t>system, moduł, dokumentacja</w:t>
      </w:r>
      <w:r w:rsidR="00AE1CFA">
        <w:rPr>
          <w:rFonts w:ascii="Times New Roman" w:hAnsi="Times New Roman" w:cs="Times New Roman"/>
          <w:sz w:val="24"/>
          <w:szCs w:val="24"/>
        </w:rPr>
        <w:t xml:space="preserve"> lub usługa</w:t>
      </w:r>
      <w:r w:rsidRPr="0065075C">
        <w:rPr>
          <w:rFonts w:ascii="Times New Roman" w:hAnsi="Times New Roman" w:cs="Times New Roman"/>
          <w:sz w:val="24"/>
          <w:szCs w:val="24"/>
        </w:rPr>
        <w:t>.</w:t>
      </w:r>
      <w:r w:rsidR="0065075C" w:rsidRPr="0065075C">
        <w:rPr>
          <w:rFonts w:ascii="Times New Roman" w:hAnsi="Times New Roman" w:cs="Times New Roman"/>
          <w:sz w:val="24"/>
          <w:szCs w:val="24"/>
        </w:rPr>
        <w:t xml:space="preserve"> Produkt między innymi może znajdować się w stanie wytwarzania, może być zgłoszony do odbioru, może być testowany i w szczególnych warunkach może zostać zaakceptowany a następnie odebrany.</w:t>
      </w:r>
      <w:r w:rsidR="0065075C">
        <w:rPr>
          <w:rFonts w:ascii="Times New Roman" w:hAnsi="Times New Roman" w:cs="Times New Roman"/>
          <w:sz w:val="24"/>
          <w:szCs w:val="24"/>
        </w:rPr>
        <w:t xml:space="preserve"> </w:t>
      </w:r>
      <w:r w:rsidR="0065075C" w:rsidRPr="0065075C">
        <w:rPr>
          <w:rFonts w:ascii="Times New Roman" w:hAnsi="Times New Roman" w:cs="Times New Roman"/>
          <w:sz w:val="24"/>
          <w:szCs w:val="24"/>
        </w:rPr>
        <w:t xml:space="preserve">Produkt </w:t>
      </w:r>
      <w:r w:rsidR="0065075C">
        <w:rPr>
          <w:rFonts w:ascii="Times New Roman" w:hAnsi="Times New Roman" w:cs="Times New Roman"/>
          <w:sz w:val="24"/>
          <w:szCs w:val="24"/>
        </w:rPr>
        <w:t xml:space="preserve">może być </w:t>
      </w:r>
      <w:r w:rsidR="0065075C" w:rsidRPr="0059224E">
        <w:rPr>
          <w:rFonts w:ascii="Times New Roman" w:hAnsi="Times New Roman" w:cs="Times New Roman"/>
          <w:sz w:val="24"/>
          <w:szCs w:val="24"/>
        </w:rPr>
        <w:t>potocznie rozumiany jako wynik realizacji projektu, którego powstanie może nastąpić po jego odebraniu, jednak podczas realizacji niniejszego projektu poprzez produkt będzie rozumiany produkt wg metodyki zarządzania projektami PRINCE2.</w:t>
      </w:r>
    </w:p>
    <w:p w14:paraId="45F85E5F" w14:textId="77777777" w:rsidR="000C6AF2" w:rsidRDefault="000C6AF2" w:rsidP="00123D78">
      <w:pPr>
        <w:pStyle w:val="Akapitzlist"/>
        <w:spacing w:after="200"/>
      </w:pPr>
    </w:p>
    <w:sectPr w:rsidR="000C6AF2" w:rsidSect="00427719">
      <w:headerReference w:type="default" r:id="rId12"/>
      <w:footerReference w:type="default" r:id="rId13"/>
      <w:footnotePr>
        <w:numFmt w:val="chicago"/>
      </w:footnotePr>
      <w:type w:val="continuous"/>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6B274A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7DEB51" w14:textId="77777777" w:rsidR="00E73C8E" w:rsidRDefault="00E73C8E" w:rsidP="00AD4C3C">
      <w:pPr>
        <w:spacing w:after="0" w:line="240" w:lineRule="auto"/>
      </w:pPr>
      <w:r>
        <w:separator/>
      </w:r>
    </w:p>
  </w:endnote>
  <w:endnote w:type="continuationSeparator" w:id="0">
    <w:p w14:paraId="3BC4F1FF" w14:textId="77777777" w:rsidR="00E73C8E" w:rsidRDefault="00E73C8E" w:rsidP="00AD4C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TE1B43F18t00">
    <w:altName w:val="MS Gothic"/>
    <w:panose1 w:val="00000000000000000000"/>
    <w:charset w:val="80"/>
    <w:family w:val="auto"/>
    <w:notTrueType/>
    <w:pitch w:val="default"/>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2299566"/>
      <w:docPartObj>
        <w:docPartGallery w:val="Page Numbers (Bottom of Page)"/>
        <w:docPartUnique/>
      </w:docPartObj>
    </w:sdtPr>
    <w:sdtEndPr/>
    <w:sdtContent>
      <w:sdt>
        <w:sdtPr>
          <w:id w:val="98381352"/>
          <w:docPartObj>
            <w:docPartGallery w:val="Page Numbers (Top of Page)"/>
            <w:docPartUnique/>
          </w:docPartObj>
        </w:sdtPr>
        <w:sdtEndPr/>
        <w:sdtContent>
          <w:p w14:paraId="5440295D" w14:textId="77777777" w:rsidR="00720946" w:rsidRDefault="00720946" w:rsidP="00720946">
            <w:pPr>
              <w:pStyle w:val="Stopka"/>
              <w:jc w:val="center"/>
            </w:pPr>
          </w:p>
          <w:tbl>
            <w:tblPr>
              <w:tblW w:w="0" w:type="auto"/>
              <w:tblLook w:val="00A0" w:firstRow="1" w:lastRow="0" w:firstColumn="1" w:lastColumn="0" w:noHBand="0" w:noVBand="0"/>
            </w:tblPr>
            <w:tblGrid>
              <w:gridCol w:w="3234"/>
              <w:gridCol w:w="2853"/>
              <w:gridCol w:w="3199"/>
            </w:tblGrid>
            <w:tr w:rsidR="00720946" w14:paraId="4D5B2659" w14:textId="77777777" w:rsidTr="00C6735D">
              <w:tc>
                <w:tcPr>
                  <w:tcW w:w="3234" w:type="dxa"/>
                  <w:vAlign w:val="center"/>
                </w:tcPr>
                <w:p w14:paraId="3C7FAF39" w14:textId="77777777" w:rsidR="00720946" w:rsidRPr="003B07CB" w:rsidRDefault="00720946" w:rsidP="00C6735D">
                  <w:pPr>
                    <w:pStyle w:val="Stopka"/>
                    <w:rPr>
                      <w:rFonts w:ascii="Times New Roman" w:eastAsia="Times New Roman" w:hAnsi="Times New Roman"/>
                      <w:sz w:val="18"/>
                      <w:szCs w:val="18"/>
                    </w:rPr>
                  </w:pPr>
                  <w:r>
                    <w:rPr>
                      <w:rFonts w:ascii="Times New Roman" w:eastAsia="Times New Roman" w:hAnsi="Times New Roman"/>
                      <w:noProof/>
                      <w:sz w:val="18"/>
                      <w:szCs w:val="18"/>
                      <w:lang w:eastAsia="pl-PL"/>
                    </w:rPr>
                    <w:drawing>
                      <wp:inline distT="0" distB="0" distL="0" distR="0" wp14:anchorId="3D6DE4E8" wp14:editId="3BF360D0">
                        <wp:extent cx="1466215" cy="560705"/>
                        <wp:effectExtent l="0" t="0" r="63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215" cy="560705"/>
                                </a:xfrm>
                                <a:prstGeom prst="rect">
                                  <a:avLst/>
                                </a:prstGeom>
                                <a:noFill/>
                                <a:ln>
                                  <a:noFill/>
                                </a:ln>
                              </pic:spPr>
                            </pic:pic>
                          </a:graphicData>
                        </a:graphic>
                      </wp:inline>
                    </w:drawing>
                  </w:r>
                </w:p>
              </w:tc>
              <w:tc>
                <w:tcPr>
                  <w:tcW w:w="2853" w:type="dxa"/>
                  <w:vAlign w:val="center"/>
                </w:tcPr>
                <w:p w14:paraId="097200C4" w14:textId="77777777" w:rsidR="00720946" w:rsidRPr="003B07CB" w:rsidRDefault="00720946" w:rsidP="00C6735D">
                  <w:pPr>
                    <w:pStyle w:val="Stopka"/>
                    <w:jc w:val="center"/>
                    <w:rPr>
                      <w:rFonts w:ascii="Times New Roman" w:eastAsia="Times New Roman" w:hAnsi="Times New Roman"/>
                      <w:sz w:val="18"/>
                      <w:szCs w:val="18"/>
                    </w:rPr>
                  </w:pPr>
                  <w:r>
                    <w:rPr>
                      <w:rFonts w:ascii="Times New Roman" w:eastAsia="Times New Roman" w:hAnsi="Times New Roman"/>
                      <w:noProof/>
                      <w:sz w:val="18"/>
                      <w:szCs w:val="18"/>
                      <w:lang w:eastAsia="pl-PL"/>
                    </w:rPr>
                    <w:drawing>
                      <wp:inline distT="0" distB="0" distL="0" distR="0" wp14:anchorId="02D5DED0" wp14:editId="61D17D78">
                        <wp:extent cx="690245" cy="42291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245" cy="422910"/>
                                </a:xfrm>
                                <a:prstGeom prst="rect">
                                  <a:avLst/>
                                </a:prstGeom>
                                <a:noFill/>
                                <a:ln>
                                  <a:noFill/>
                                </a:ln>
                              </pic:spPr>
                            </pic:pic>
                          </a:graphicData>
                        </a:graphic>
                      </wp:inline>
                    </w:drawing>
                  </w:r>
                </w:p>
              </w:tc>
              <w:tc>
                <w:tcPr>
                  <w:tcW w:w="3199" w:type="dxa"/>
                  <w:vAlign w:val="center"/>
                </w:tcPr>
                <w:p w14:paraId="7594179F" w14:textId="77777777" w:rsidR="00720946" w:rsidRPr="003B07CB" w:rsidRDefault="00720946" w:rsidP="00C6735D">
                  <w:pPr>
                    <w:pStyle w:val="Stopka"/>
                    <w:jc w:val="right"/>
                    <w:rPr>
                      <w:rFonts w:ascii="Times New Roman" w:eastAsia="Times New Roman" w:hAnsi="Times New Roman"/>
                      <w:sz w:val="18"/>
                      <w:szCs w:val="18"/>
                    </w:rPr>
                  </w:pPr>
                  <w:r>
                    <w:rPr>
                      <w:rFonts w:ascii="Times New Roman" w:eastAsia="Times New Roman" w:hAnsi="Times New Roman"/>
                      <w:noProof/>
                      <w:sz w:val="18"/>
                      <w:szCs w:val="18"/>
                      <w:lang w:eastAsia="pl-PL"/>
                    </w:rPr>
                    <w:drawing>
                      <wp:inline distT="0" distB="0" distL="0" distR="0" wp14:anchorId="3CC74F5F" wp14:editId="453CB3C5">
                        <wp:extent cx="1388745" cy="362585"/>
                        <wp:effectExtent l="0" t="0" r="1905" b="0"/>
                        <wp:docPr id="2" name="Obraz 2" descr="Opis: \\plwawfsr03\mc\Clients\EU&amp;PublicTenders\Fundraising\IMGW\I258.0X ISOKplus\E. Data Collection and Analysis\Narzedzia\EF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is: \\plwawfsr03\mc\Clients\EU&amp;PublicTenders\Fundraising\IMGW\I258.0X ISOKplus\E. Data Collection and Analysis\Narzedzia\EFRR.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88745" cy="362585"/>
                                </a:xfrm>
                                <a:prstGeom prst="rect">
                                  <a:avLst/>
                                </a:prstGeom>
                                <a:noFill/>
                                <a:ln>
                                  <a:noFill/>
                                </a:ln>
                              </pic:spPr>
                            </pic:pic>
                          </a:graphicData>
                        </a:graphic>
                      </wp:inline>
                    </w:drawing>
                  </w:r>
                </w:p>
              </w:tc>
            </w:tr>
            <w:tr w:rsidR="00720946" w14:paraId="7FCA47E9" w14:textId="77777777" w:rsidTr="00C6735D">
              <w:tc>
                <w:tcPr>
                  <w:tcW w:w="3234" w:type="dxa"/>
                  <w:vAlign w:val="center"/>
                </w:tcPr>
                <w:p w14:paraId="3CDAFA46" w14:textId="77777777" w:rsidR="00720946" w:rsidRPr="003B07CB" w:rsidRDefault="00720946" w:rsidP="00C6735D">
                  <w:pPr>
                    <w:pStyle w:val="Stopka"/>
                    <w:jc w:val="center"/>
                    <w:rPr>
                      <w:rFonts w:ascii="Times New Roman" w:eastAsia="Times New Roman" w:hAnsi="Times New Roman"/>
                      <w:sz w:val="18"/>
                      <w:szCs w:val="18"/>
                    </w:rPr>
                  </w:pPr>
                  <w:r>
                    <w:rPr>
                      <w:rFonts w:ascii="Times New Roman" w:eastAsia="Times New Roman" w:hAnsi="Times New Roman"/>
                      <w:noProof/>
                      <w:sz w:val="18"/>
                      <w:szCs w:val="18"/>
                      <w:lang w:eastAsia="pl-PL"/>
                    </w:rPr>
                    <w:drawing>
                      <wp:inline distT="0" distB="0" distL="0" distR="0" wp14:anchorId="44C9789D" wp14:editId="0024F608">
                        <wp:extent cx="379730" cy="526415"/>
                        <wp:effectExtent l="0" t="0" r="1270" b="698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79730" cy="526415"/>
                                </a:xfrm>
                                <a:prstGeom prst="rect">
                                  <a:avLst/>
                                </a:prstGeom>
                                <a:noFill/>
                                <a:ln>
                                  <a:noFill/>
                                </a:ln>
                              </pic:spPr>
                            </pic:pic>
                          </a:graphicData>
                        </a:graphic>
                      </wp:inline>
                    </w:drawing>
                  </w:r>
                </w:p>
              </w:tc>
              <w:tc>
                <w:tcPr>
                  <w:tcW w:w="6052" w:type="dxa"/>
                  <w:gridSpan w:val="2"/>
                  <w:vAlign w:val="bottom"/>
                </w:tcPr>
                <w:p w14:paraId="37C03662" w14:textId="77777777" w:rsidR="00720946" w:rsidRPr="00312B24" w:rsidRDefault="00720946" w:rsidP="00C6735D">
                  <w:pPr>
                    <w:jc w:val="right"/>
                    <w:rPr>
                      <w:rFonts w:ascii="Times New Roman" w:hAnsi="Times New Roman" w:cs="Times New Roman"/>
                      <w:i/>
                      <w:sz w:val="18"/>
                    </w:rPr>
                  </w:pPr>
                  <w:r w:rsidRPr="00312B24">
                    <w:rPr>
                      <w:rFonts w:ascii="Times New Roman" w:hAnsi="Times New Roman" w:cs="Times New Roman"/>
                      <w:i/>
                      <w:sz w:val="18"/>
                    </w:rPr>
                    <w:t>Projekt: Informatyczny system osłony kraju przed nadzwyczajnymi zagrożeniami</w:t>
                  </w:r>
                </w:p>
                <w:p w14:paraId="63F3171B" w14:textId="77777777" w:rsidR="00720946" w:rsidRPr="003B07CB" w:rsidRDefault="00720946" w:rsidP="00C6735D">
                  <w:pPr>
                    <w:pStyle w:val="Stopka"/>
                    <w:jc w:val="right"/>
                    <w:rPr>
                      <w:rFonts w:ascii="Times New Roman" w:eastAsia="Times New Roman" w:hAnsi="Times New Roman"/>
                      <w:sz w:val="18"/>
                      <w:szCs w:val="18"/>
                    </w:rPr>
                  </w:pPr>
                  <w:r w:rsidRPr="003B07CB">
                    <w:rPr>
                      <w:rFonts w:ascii="Times New Roman" w:eastAsia="Times New Roman" w:hAnsi="Times New Roman"/>
                      <w:i/>
                      <w:sz w:val="18"/>
                    </w:rPr>
                    <w:t>Nr Projektu: POIG.07.01.00-00-025/09</w:t>
                  </w:r>
                </w:p>
              </w:tc>
            </w:tr>
          </w:tbl>
          <w:p w14:paraId="0E35C56F" w14:textId="4CD01265" w:rsidR="00692AF1" w:rsidRPr="00720946" w:rsidRDefault="00720946" w:rsidP="00720946">
            <w:pPr>
              <w:pStyle w:val="Stopka"/>
              <w:jc w:val="center"/>
            </w:pPr>
            <w:r>
              <w:t xml:space="preserve">Strona </w:t>
            </w:r>
            <w:r w:rsidR="003D55D3">
              <w:rPr>
                <w:b/>
                <w:bCs/>
                <w:sz w:val="24"/>
                <w:szCs w:val="24"/>
              </w:rPr>
              <w:fldChar w:fldCharType="begin"/>
            </w:r>
            <w:r>
              <w:rPr>
                <w:b/>
                <w:bCs/>
              </w:rPr>
              <w:instrText>PAGE</w:instrText>
            </w:r>
            <w:r w:rsidR="003D55D3">
              <w:rPr>
                <w:b/>
                <w:bCs/>
                <w:sz w:val="24"/>
                <w:szCs w:val="24"/>
              </w:rPr>
              <w:fldChar w:fldCharType="separate"/>
            </w:r>
            <w:r w:rsidR="00B00A6C">
              <w:rPr>
                <w:b/>
                <w:bCs/>
                <w:noProof/>
              </w:rPr>
              <w:t>8</w:t>
            </w:r>
            <w:r w:rsidR="003D55D3">
              <w:rPr>
                <w:b/>
                <w:bCs/>
                <w:sz w:val="24"/>
                <w:szCs w:val="24"/>
              </w:rPr>
              <w:fldChar w:fldCharType="end"/>
            </w:r>
            <w:r>
              <w:t xml:space="preserve"> z </w:t>
            </w:r>
            <w:r w:rsidR="003D55D3">
              <w:rPr>
                <w:b/>
                <w:bCs/>
                <w:sz w:val="24"/>
                <w:szCs w:val="24"/>
              </w:rPr>
              <w:fldChar w:fldCharType="begin"/>
            </w:r>
            <w:r>
              <w:rPr>
                <w:b/>
                <w:bCs/>
              </w:rPr>
              <w:instrText>NUMPAGES</w:instrText>
            </w:r>
            <w:r w:rsidR="003D55D3">
              <w:rPr>
                <w:b/>
                <w:bCs/>
                <w:sz w:val="24"/>
                <w:szCs w:val="24"/>
              </w:rPr>
              <w:fldChar w:fldCharType="separate"/>
            </w:r>
            <w:r w:rsidR="00B00A6C">
              <w:rPr>
                <w:b/>
                <w:bCs/>
                <w:noProof/>
              </w:rPr>
              <w:t>8</w:t>
            </w:r>
            <w:r w:rsidR="003D55D3">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ADFAFB" w14:textId="77777777" w:rsidR="00E73C8E" w:rsidRDefault="00E73C8E" w:rsidP="00AD4C3C">
      <w:pPr>
        <w:spacing w:after="0" w:line="240" w:lineRule="auto"/>
      </w:pPr>
      <w:r>
        <w:separator/>
      </w:r>
    </w:p>
  </w:footnote>
  <w:footnote w:type="continuationSeparator" w:id="0">
    <w:p w14:paraId="11976F9B" w14:textId="77777777" w:rsidR="00E73C8E" w:rsidRDefault="00E73C8E" w:rsidP="00AD4C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35455E" w14:textId="77777777" w:rsidR="00720946" w:rsidRPr="00CE011E" w:rsidRDefault="00720946" w:rsidP="00CE011E">
    <w:pPr>
      <w:pStyle w:val="Nagwek"/>
      <w:jc w:val="right"/>
      <w:rPr>
        <w:b/>
        <w:i/>
        <w:sz w:val="16"/>
        <w:szCs w:val="16"/>
      </w:rPr>
    </w:pPr>
    <w:r w:rsidRPr="00CE011E">
      <w:rPr>
        <w:b/>
        <w:i/>
        <w:sz w:val="16"/>
        <w:szCs w:val="16"/>
      </w:rPr>
      <w:t xml:space="preserve">Załącznik </w:t>
    </w:r>
    <w:r w:rsidR="00CE011E" w:rsidRPr="00CE011E">
      <w:rPr>
        <w:b/>
        <w:i/>
        <w:sz w:val="16"/>
        <w:szCs w:val="16"/>
      </w:rPr>
      <w:t xml:space="preserve">Nr </w:t>
    </w:r>
    <w:r w:rsidR="00902259">
      <w:rPr>
        <w:b/>
        <w:i/>
        <w:sz w:val="16"/>
        <w:szCs w:val="16"/>
      </w:rPr>
      <w:t>1</w:t>
    </w:r>
    <w:r w:rsidR="00FE46A3" w:rsidRPr="00CE011E">
      <w:rPr>
        <w:b/>
        <w:i/>
        <w:sz w:val="16"/>
        <w:szCs w:val="16"/>
      </w:rPr>
      <w:t>4</w:t>
    </w:r>
    <w:r w:rsidRPr="00CE011E">
      <w:rPr>
        <w:b/>
        <w:i/>
        <w:sz w:val="16"/>
        <w:szCs w:val="16"/>
      </w:rPr>
      <w:t xml:space="preserve"> </w:t>
    </w:r>
    <w:r w:rsidR="004B739B">
      <w:rPr>
        <w:b/>
        <w:i/>
        <w:sz w:val="16"/>
        <w:szCs w:val="16"/>
      </w:rPr>
      <w:t xml:space="preserve">- </w:t>
    </w:r>
    <w:r w:rsidR="00FE46A3" w:rsidRPr="00CE011E">
      <w:rPr>
        <w:b/>
        <w:i/>
        <w:sz w:val="16"/>
        <w:szCs w:val="16"/>
      </w:rPr>
      <w:t>Słownik pojęć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5A690CA"/>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003B7736"/>
    <w:multiLevelType w:val="hybridMultilevel"/>
    <w:tmpl w:val="22183748"/>
    <w:lvl w:ilvl="0" w:tplc="58B2273A">
      <w:start w:val="1"/>
      <w:numFmt w:val="bullet"/>
      <w:pStyle w:val="Listapunktowana"/>
      <w:lvlText w:val=""/>
      <w:lvlJc w:val="left"/>
      <w:pPr>
        <w:ind w:left="36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6CC5297"/>
    <w:multiLevelType w:val="multilevel"/>
    <w:tmpl w:val="40FC5EA0"/>
    <w:lvl w:ilvl="0">
      <w:start w:val="1"/>
      <w:numFmt w:val="decimal"/>
      <w:pStyle w:val="Nagwek1"/>
      <w:lvlText w:val="%1."/>
      <w:lvlJc w:val="left"/>
      <w:pPr>
        <w:ind w:left="720" w:hanging="360"/>
      </w:pPr>
      <w:rPr>
        <w:rFonts w:hint="default"/>
      </w:rPr>
    </w:lvl>
    <w:lvl w:ilvl="1">
      <w:start w:val="1"/>
      <w:numFmt w:val="decimal"/>
      <w:pStyle w:val="Nagwek2"/>
      <w:isLgl/>
      <w:lvlText w:val="%1.%2."/>
      <w:lvlJc w:val="left"/>
      <w:pPr>
        <w:ind w:left="1080" w:hanging="720"/>
      </w:pPr>
      <w:rPr>
        <w:rFonts w:hint="default"/>
        <w:color w:val="auto"/>
      </w:rPr>
    </w:lvl>
    <w:lvl w:ilvl="2">
      <w:start w:val="1"/>
      <w:numFmt w:val="decimal"/>
      <w:pStyle w:val="Nagwek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97D48E1"/>
    <w:multiLevelType w:val="multilevel"/>
    <w:tmpl w:val="D3145626"/>
    <w:lvl w:ilvl="0">
      <w:start w:val="1"/>
      <w:numFmt w:val="decimal"/>
      <w:pStyle w:val="Listanumerowana"/>
      <w:lvlText w:val="%1. "/>
      <w:lvlJc w:val="left"/>
      <w:pPr>
        <w:tabs>
          <w:tab w:val="num" w:pos="360"/>
        </w:tabs>
        <w:ind w:left="360" w:hanging="360"/>
      </w:pPr>
      <w:rPr>
        <w:rFonts w:hint="default"/>
        <w:color w:val="auto"/>
      </w:rPr>
    </w:lvl>
    <w:lvl w:ilvl="1">
      <w:start w:val="1"/>
      <w:numFmt w:val="decimal"/>
      <w:isLgl/>
      <w:lvlText w:val="%1.%2."/>
      <w:lvlJc w:val="left"/>
      <w:pPr>
        <w:ind w:left="945" w:hanging="765"/>
      </w:pPr>
      <w:rPr>
        <w:rFonts w:hint="default"/>
      </w:rPr>
    </w:lvl>
    <w:lvl w:ilvl="2">
      <w:start w:val="1"/>
      <w:numFmt w:val="decimal"/>
      <w:isLgl/>
      <w:lvlText w:val="%1.%2.%3."/>
      <w:lvlJc w:val="left"/>
      <w:pPr>
        <w:ind w:left="1125" w:hanging="765"/>
      </w:pPr>
      <w:rPr>
        <w:rFonts w:hint="default"/>
      </w:rPr>
    </w:lvl>
    <w:lvl w:ilvl="3">
      <w:start w:val="1"/>
      <w:numFmt w:val="decimal"/>
      <w:isLgl/>
      <w:lvlText w:val="%1.%2.%3.%4."/>
      <w:lvlJc w:val="left"/>
      <w:pPr>
        <w:ind w:left="1305" w:hanging="765"/>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4">
    <w:nsid w:val="32AD58FD"/>
    <w:multiLevelType w:val="hybridMultilevel"/>
    <w:tmpl w:val="3072CCDC"/>
    <w:lvl w:ilvl="0" w:tplc="04150015">
      <w:start w:val="1"/>
      <w:numFmt w:val="upperLetter"/>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652D2DE2"/>
    <w:multiLevelType w:val="singleLevel"/>
    <w:tmpl w:val="BCFEF752"/>
    <w:lvl w:ilvl="0">
      <w:start w:val="1"/>
      <w:numFmt w:val="bullet"/>
      <w:lvlText w:val=""/>
      <w:lvlJc w:val="left"/>
      <w:pPr>
        <w:tabs>
          <w:tab w:val="num" w:pos="340"/>
        </w:tabs>
        <w:ind w:left="340" w:hanging="340"/>
      </w:pPr>
      <w:rPr>
        <w:rFonts w:ascii="Symbol" w:hAnsi="Symbol" w:hint="default"/>
        <w:color w:val="auto"/>
        <w:sz w:val="22"/>
      </w:rPr>
    </w:lvl>
  </w:abstractNum>
  <w:abstractNum w:abstractNumId="6">
    <w:nsid w:val="683D3D6F"/>
    <w:multiLevelType w:val="hybridMultilevel"/>
    <w:tmpl w:val="19BA4D7C"/>
    <w:lvl w:ilvl="0" w:tplc="9CF84B9C">
      <w:start w:val="1"/>
      <w:numFmt w:val="bullet"/>
      <w:pStyle w:val="lista"/>
      <w:lvlText w:val=""/>
      <w:lvlJc w:val="left"/>
      <w:pPr>
        <w:ind w:left="720" w:hanging="360"/>
      </w:pPr>
      <w:rPr>
        <w:rFonts w:ascii="Symbol" w:hAnsi="Symbol" w:hint="default"/>
      </w:rPr>
    </w:lvl>
    <w:lvl w:ilvl="1" w:tplc="02FE0F14">
      <w:start w:val="1"/>
      <w:numFmt w:val="bullet"/>
      <w:lvlText w:val="o"/>
      <w:lvlJc w:val="left"/>
      <w:pPr>
        <w:ind w:left="1440" w:hanging="360"/>
      </w:pPr>
      <w:rPr>
        <w:rFonts w:ascii="Courier New" w:hAnsi="Courier New" w:cs="Courier New" w:hint="default"/>
      </w:rPr>
    </w:lvl>
    <w:lvl w:ilvl="2" w:tplc="C2EC561E">
      <w:start w:val="1"/>
      <w:numFmt w:val="bullet"/>
      <w:lvlText w:val=""/>
      <w:lvlJc w:val="left"/>
      <w:pPr>
        <w:ind w:left="2160" w:hanging="360"/>
      </w:pPr>
      <w:rPr>
        <w:rFonts w:ascii="Wingdings" w:hAnsi="Wingdings" w:hint="default"/>
      </w:rPr>
    </w:lvl>
    <w:lvl w:ilvl="3" w:tplc="52CA879C" w:tentative="1">
      <w:start w:val="1"/>
      <w:numFmt w:val="bullet"/>
      <w:lvlText w:val=""/>
      <w:lvlJc w:val="left"/>
      <w:pPr>
        <w:ind w:left="2880" w:hanging="360"/>
      </w:pPr>
      <w:rPr>
        <w:rFonts w:ascii="Symbol" w:hAnsi="Symbol" w:hint="default"/>
      </w:rPr>
    </w:lvl>
    <w:lvl w:ilvl="4" w:tplc="E0CEF140" w:tentative="1">
      <w:start w:val="1"/>
      <w:numFmt w:val="bullet"/>
      <w:lvlText w:val="o"/>
      <w:lvlJc w:val="left"/>
      <w:pPr>
        <w:ind w:left="3600" w:hanging="360"/>
      </w:pPr>
      <w:rPr>
        <w:rFonts w:ascii="Courier New" w:hAnsi="Courier New" w:cs="Courier New" w:hint="default"/>
      </w:rPr>
    </w:lvl>
    <w:lvl w:ilvl="5" w:tplc="C2C46D6A" w:tentative="1">
      <w:start w:val="1"/>
      <w:numFmt w:val="bullet"/>
      <w:lvlText w:val=""/>
      <w:lvlJc w:val="left"/>
      <w:pPr>
        <w:ind w:left="4320" w:hanging="360"/>
      </w:pPr>
      <w:rPr>
        <w:rFonts w:ascii="Wingdings" w:hAnsi="Wingdings" w:hint="default"/>
      </w:rPr>
    </w:lvl>
    <w:lvl w:ilvl="6" w:tplc="0398353A" w:tentative="1">
      <w:start w:val="1"/>
      <w:numFmt w:val="bullet"/>
      <w:lvlText w:val=""/>
      <w:lvlJc w:val="left"/>
      <w:pPr>
        <w:ind w:left="5040" w:hanging="360"/>
      </w:pPr>
      <w:rPr>
        <w:rFonts w:ascii="Symbol" w:hAnsi="Symbol" w:hint="default"/>
      </w:rPr>
    </w:lvl>
    <w:lvl w:ilvl="7" w:tplc="6D6C445C" w:tentative="1">
      <w:start w:val="1"/>
      <w:numFmt w:val="bullet"/>
      <w:lvlText w:val="o"/>
      <w:lvlJc w:val="left"/>
      <w:pPr>
        <w:ind w:left="5760" w:hanging="360"/>
      </w:pPr>
      <w:rPr>
        <w:rFonts w:ascii="Courier New" w:hAnsi="Courier New" w:cs="Courier New" w:hint="default"/>
      </w:rPr>
    </w:lvl>
    <w:lvl w:ilvl="8" w:tplc="C90093FC" w:tentative="1">
      <w:start w:val="1"/>
      <w:numFmt w:val="bullet"/>
      <w:lvlText w:val=""/>
      <w:lvlJc w:val="left"/>
      <w:pPr>
        <w:ind w:left="6480" w:hanging="360"/>
      </w:pPr>
      <w:rPr>
        <w:rFonts w:ascii="Wingdings" w:hAnsi="Wingdings" w:hint="default"/>
      </w:rPr>
    </w:lvl>
  </w:abstractNum>
  <w:abstractNum w:abstractNumId="7">
    <w:nsid w:val="76F737F6"/>
    <w:multiLevelType w:val="hybridMultilevel"/>
    <w:tmpl w:val="5BD21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0"/>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characterSpacingControl w:val="doNotCompress"/>
  <w:hdrShapeDefaults>
    <o:shapedefaults v:ext="edit" spidmax="4097"/>
  </w:hdrShapeDefault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501"/>
    <w:rsid w:val="00000716"/>
    <w:rsid w:val="00000FB0"/>
    <w:rsid w:val="00005522"/>
    <w:rsid w:val="00007CFB"/>
    <w:rsid w:val="00013EE1"/>
    <w:rsid w:val="00015C17"/>
    <w:rsid w:val="00016F3D"/>
    <w:rsid w:val="00020EDD"/>
    <w:rsid w:val="00025ACE"/>
    <w:rsid w:val="0002744C"/>
    <w:rsid w:val="00027980"/>
    <w:rsid w:val="0003108E"/>
    <w:rsid w:val="000326FB"/>
    <w:rsid w:val="000365F9"/>
    <w:rsid w:val="000400FE"/>
    <w:rsid w:val="000503BB"/>
    <w:rsid w:val="00052E12"/>
    <w:rsid w:val="00055E6B"/>
    <w:rsid w:val="000574CD"/>
    <w:rsid w:val="00060ADA"/>
    <w:rsid w:val="000619FC"/>
    <w:rsid w:val="000632BE"/>
    <w:rsid w:val="0006393A"/>
    <w:rsid w:val="000855B6"/>
    <w:rsid w:val="00086711"/>
    <w:rsid w:val="000966D9"/>
    <w:rsid w:val="00097AA9"/>
    <w:rsid w:val="00097FBC"/>
    <w:rsid w:val="000A1672"/>
    <w:rsid w:val="000A1BC1"/>
    <w:rsid w:val="000A2491"/>
    <w:rsid w:val="000A5D11"/>
    <w:rsid w:val="000A786D"/>
    <w:rsid w:val="000B0B84"/>
    <w:rsid w:val="000B1CD3"/>
    <w:rsid w:val="000B258B"/>
    <w:rsid w:val="000B4F8D"/>
    <w:rsid w:val="000C1C53"/>
    <w:rsid w:val="000C277F"/>
    <w:rsid w:val="000C32B8"/>
    <w:rsid w:val="000C6AF2"/>
    <w:rsid w:val="000C7CCE"/>
    <w:rsid w:val="000D2622"/>
    <w:rsid w:val="000D4C17"/>
    <w:rsid w:val="000E1498"/>
    <w:rsid w:val="000E24CD"/>
    <w:rsid w:val="000E4DD3"/>
    <w:rsid w:val="000E50AE"/>
    <w:rsid w:val="000E532F"/>
    <w:rsid w:val="000E66F4"/>
    <w:rsid w:val="000E670F"/>
    <w:rsid w:val="000E6E7C"/>
    <w:rsid w:val="000F043E"/>
    <w:rsid w:val="000F4D42"/>
    <w:rsid w:val="000F7111"/>
    <w:rsid w:val="00115458"/>
    <w:rsid w:val="0011788C"/>
    <w:rsid w:val="00123D78"/>
    <w:rsid w:val="00124741"/>
    <w:rsid w:val="00131CEE"/>
    <w:rsid w:val="00131DCE"/>
    <w:rsid w:val="001321CE"/>
    <w:rsid w:val="0013366A"/>
    <w:rsid w:val="0013371A"/>
    <w:rsid w:val="001370B8"/>
    <w:rsid w:val="00137C3D"/>
    <w:rsid w:val="001421DE"/>
    <w:rsid w:val="001470AA"/>
    <w:rsid w:val="001510EE"/>
    <w:rsid w:val="00161625"/>
    <w:rsid w:val="0016345A"/>
    <w:rsid w:val="00163892"/>
    <w:rsid w:val="00164D6D"/>
    <w:rsid w:val="00164E24"/>
    <w:rsid w:val="00166525"/>
    <w:rsid w:val="00167490"/>
    <w:rsid w:val="00167513"/>
    <w:rsid w:val="001678BA"/>
    <w:rsid w:val="00171A2E"/>
    <w:rsid w:val="0017522C"/>
    <w:rsid w:val="00177209"/>
    <w:rsid w:val="001777C9"/>
    <w:rsid w:val="00181521"/>
    <w:rsid w:val="001845AE"/>
    <w:rsid w:val="00184D87"/>
    <w:rsid w:val="00185F92"/>
    <w:rsid w:val="00190D44"/>
    <w:rsid w:val="00192C18"/>
    <w:rsid w:val="001960A5"/>
    <w:rsid w:val="00197A22"/>
    <w:rsid w:val="001A3A6B"/>
    <w:rsid w:val="001C23ED"/>
    <w:rsid w:val="001C2665"/>
    <w:rsid w:val="001C2F00"/>
    <w:rsid w:val="001C5DE8"/>
    <w:rsid w:val="001C6B97"/>
    <w:rsid w:val="001C705F"/>
    <w:rsid w:val="001D3908"/>
    <w:rsid w:val="001D4A17"/>
    <w:rsid w:val="001D6D33"/>
    <w:rsid w:val="001E1BFF"/>
    <w:rsid w:val="001E43A0"/>
    <w:rsid w:val="001E44BC"/>
    <w:rsid w:val="001F245A"/>
    <w:rsid w:val="001F5172"/>
    <w:rsid w:val="001F5A1C"/>
    <w:rsid w:val="001F5EA2"/>
    <w:rsid w:val="001F6CA3"/>
    <w:rsid w:val="002005F4"/>
    <w:rsid w:val="00201030"/>
    <w:rsid w:val="0020141C"/>
    <w:rsid w:val="00212CD0"/>
    <w:rsid w:val="0021347B"/>
    <w:rsid w:val="00214239"/>
    <w:rsid w:val="002209F5"/>
    <w:rsid w:val="00222528"/>
    <w:rsid w:val="002239BB"/>
    <w:rsid w:val="0022627C"/>
    <w:rsid w:val="00226D0A"/>
    <w:rsid w:val="002319E7"/>
    <w:rsid w:val="00236140"/>
    <w:rsid w:val="002409BA"/>
    <w:rsid w:val="00242884"/>
    <w:rsid w:val="002440F1"/>
    <w:rsid w:val="0024410D"/>
    <w:rsid w:val="00246E24"/>
    <w:rsid w:val="0025453F"/>
    <w:rsid w:val="00263A9A"/>
    <w:rsid w:val="002704DD"/>
    <w:rsid w:val="00270B9B"/>
    <w:rsid w:val="002718DD"/>
    <w:rsid w:val="00274E68"/>
    <w:rsid w:val="00282801"/>
    <w:rsid w:val="002861A1"/>
    <w:rsid w:val="00286999"/>
    <w:rsid w:val="00292598"/>
    <w:rsid w:val="00293029"/>
    <w:rsid w:val="002944E7"/>
    <w:rsid w:val="002A16F0"/>
    <w:rsid w:val="002A5346"/>
    <w:rsid w:val="002B0852"/>
    <w:rsid w:val="002B0B46"/>
    <w:rsid w:val="002B248E"/>
    <w:rsid w:val="002B25D1"/>
    <w:rsid w:val="002B27FC"/>
    <w:rsid w:val="002B3B14"/>
    <w:rsid w:val="002B557E"/>
    <w:rsid w:val="002B724A"/>
    <w:rsid w:val="002C0552"/>
    <w:rsid w:val="002C0D66"/>
    <w:rsid w:val="002C4948"/>
    <w:rsid w:val="002C4B1C"/>
    <w:rsid w:val="002C6C81"/>
    <w:rsid w:val="002D4E64"/>
    <w:rsid w:val="002D6933"/>
    <w:rsid w:val="002D7557"/>
    <w:rsid w:val="002E0639"/>
    <w:rsid w:val="002E55AE"/>
    <w:rsid w:val="002F1B0C"/>
    <w:rsid w:val="002F2C1D"/>
    <w:rsid w:val="003006E6"/>
    <w:rsid w:val="003027B4"/>
    <w:rsid w:val="003034BB"/>
    <w:rsid w:val="00304061"/>
    <w:rsid w:val="0030583B"/>
    <w:rsid w:val="003061B0"/>
    <w:rsid w:val="00306487"/>
    <w:rsid w:val="00312984"/>
    <w:rsid w:val="003132E7"/>
    <w:rsid w:val="00316DDC"/>
    <w:rsid w:val="003240B9"/>
    <w:rsid w:val="003273CE"/>
    <w:rsid w:val="0033141F"/>
    <w:rsid w:val="003319D4"/>
    <w:rsid w:val="00334933"/>
    <w:rsid w:val="0033554C"/>
    <w:rsid w:val="00335E6D"/>
    <w:rsid w:val="00336695"/>
    <w:rsid w:val="00336C56"/>
    <w:rsid w:val="003402B4"/>
    <w:rsid w:val="003421C2"/>
    <w:rsid w:val="0034528A"/>
    <w:rsid w:val="003468A6"/>
    <w:rsid w:val="00350C88"/>
    <w:rsid w:val="003569B2"/>
    <w:rsid w:val="00361388"/>
    <w:rsid w:val="0036193A"/>
    <w:rsid w:val="00361BC0"/>
    <w:rsid w:val="00371839"/>
    <w:rsid w:val="00372909"/>
    <w:rsid w:val="00374D7D"/>
    <w:rsid w:val="00376DAF"/>
    <w:rsid w:val="00381123"/>
    <w:rsid w:val="0038192E"/>
    <w:rsid w:val="0038468A"/>
    <w:rsid w:val="003856A7"/>
    <w:rsid w:val="00393560"/>
    <w:rsid w:val="00394B6D"/>
    <w:rsid w:val="003A637E"/>
    <w:rsid w:val="003A66D9"/>
    <w:rsid w:val="003B0BDF"/>
    <w:rsid w:val="003C588C"/>
    <w:rsid w:val="003C593D"/>
    <w:rsid w:val="003C64B5"/>
    <w:rsid w:val="003C6924"/>
    <w:rsid w:val="003D46EF"/>
    <w:rsid w:val="003D4B66"/>
    <w:rsid w:val="003D55D3"/>
    <w:rsid w:val="003D6555"/>
    <w:rsid w:val="003E259B"/>
    <w:rsid w:val="003E603D"/>
    <w:rsid w:val="003F0680"/>
    <w:rsid w:val="003F2D30"/>
    <w:rsid w:val="003F504E"/>
    <w:rsid w:val="003F62A6"/>
    <w:rsid w:val="00400317"/>
    <w:rsid w:val="004057DC"/>
    <w:rsid w:val="00406BCD"/>
    <w:rsid w:val="00407104"/>
    <w:rsid w:val="0041097E"/>
    <w:rsid w:val="004116B9"/>
    <w:rsid w:val="0042677E"/>
    <w:rsid w:val="00427659"/>
    <w:rsid w:val="00427719"/>
    <w:rsid w:val="004309B2"/>
    <w:rsid w:val="00431FDC"/>
    <w:rsid w:val="00432083"/>
    <w:rsid w:val="00434818"/>
    <w:rsid w:val="00437A61"/>
    <w:rsid w:val="00441B5C"/>
    <w:rsid w:val="00441D15"/>
    <w:rsid w:val="0044237F"/>
    <w:rsid w:val="0045335B"/>
    <w:rsid w:val="00453F15"/>
    <w:rsid w:val="00460926"/>
    <w:rsid w:val="00460C73"/>
    <w:rsid w:val="00464D11"/>
    <w:rsid w:val="00465017"/>
    <w:rsid w:val="004657BD"/>
    <w:rsid w:val="00465ECB"/>
    <w:rsid w:val="00467092"/>
    <w:rsid w:val="00470DC1"/>
    <w:rsid w:val="004717CE"/>
    <w:rsid w:val="00484948"/>
    <w:rsid w:val="0048609B"/>
    <w:rsid w:val="0049103D"/>
    <w:rsid w:val="004924A3"/>
    <w:rsid w:val="004A2240"/>
    <w:rsid w:val="004B0B33"/>
    <w:rsid w:val="004B0E9C"/>
    <w:rsid w:val="004B62CA"/>
    <w:rsid w:val="004B739B"/>
    <w:rsid w:val="004C0330"/>
    <w:rsid w:val="004C4C0F"/>
    <w:rsid w:val="004C7294"/>
    <w:rsid w:val="004D20C0"/>
    <w:rsid w:val="004D29F5"/>
    <w:rsid w:val="004D3431"/>
    <w:rsid w:val="004D4BA6"/>
    <w:rsid w:val="004D6DCC"/>
    <w:rsid w:val="004E07E6"/>
    <w:rsid w:val="004E2949"/>
    <w:rsid w:val="004E3D9A"/>
    <w:rsid w:val="004E6F75"/>
    <w:rsid w:val="004F06E7"/>
    <w:rsid w:val="004F34EF"/>
    <w:rsid w:val="004F40CB"/>
    <w:rsid w:val="004F586C"/>
    <w:rsid w:val="004F7958"/>
    <w:rsid w:val="00501AD6"/>
    <w:rsid w:val="00502C8D"/>
    <w:rsid w:val="0051578C"/>
    <w:rsid w:val="00523EE7"/>
    <w:rsid w:val="00531988"/>
    <w:rsid w:val="005344EE"/>
    <w:rsid w:val="005371DA"/>
    <w:rsid w:val="00537EBE"/>
    <w:rsid w:val="005434DB"/>
    <w:rsid w:val="00544920"/>
    <w:rsid w:val="00544C16"/>
    <w:rsid w:val="00545CF6"/>
    <w:rsid w:val="00551306"/>
    <w:rsid w:val="00552518"/>
    <w:rsid w:val="005536DA"/>
    <w:rsid w:val="00555BF7"/>
    <w:rsid w:val="00556FFA"/>
    <w:rsid w:val="00565B01"/>
    <w:rsid w:val="00573458"/>
    <w:rsid w:val="005757D5"/>
    <w:rsid w:val="005764A9"/>
    <w:rsid w:val="005773B9"/>
    <w:rsid w:val="00581754"/>
    <w:rsid w:val="00584D0B"/>
    <w:rsid w:val="00587224"/>
    <w:rsid w:val="005918BC"/>
    <w:rsid w:val="0059224E"/>
    <w:rsid w:val="0059293A"/>
    <w:rsid w:val="00592FF4"/>
    <w:rsid w:val="005944CD"/>
    <w:rsid w:val="00594A34"/>
    <w:rsid w:val="00596D8D"/>
    <w:rsid w:val="005A0440"/>
    <w:rsid w:val="005A488D"/>
    <w:rsid w:val="005A7D2C"/>
    <w:rsid w:val="005B2931"/>
    <w:rsid w:val="005B2FD7"/>
    <w:rsid w:val="005B3950"/>
    <w:rsid w:val="005C090B"/>
    <w:rsid w:val="005C0C4E"/>
    <w:rsid w:val="005C39B6"/>
    <w:rsid w:val="005C5824"/>
    <w:rsid w:val="005C6463"/>
    <w:rsid w:val="005C6481"/>
    <w:rsid w:val="005C7B77"/>
    <w:rsid w:val="005D064E"/>
    <w:rsid w:val="005D46A4"/>
    <w:rsid w:val="005D7616"/>
    <w:rsid w:val="005E25F4"/>
    <w:rsid w:val="005E2926"/>
    <w:rsid w:val="005E32B2"/>
    <w:rsid w:val="005F217F"/>
    <w:rsid w:val="005F412D"/>
    <w:rsid w:val="005F65E4"/>
    <w:rsid w:val="006118FD"/>
    <w:rsid w:val="00611A66"/>
    <w:rsid w:val="00612377"/>
    <w:rsid w:val="00622722"/>
    <w:rsid w:val="00623E8B"/>
    <w:rsid w:val="00631327"/>
    <w:rsid w:val="00643838"/>
    <w:rsid w:val="00644F6B"/>
    <w:rsid w:val="00647A7E"/>
    <w:rsid w:val="00647A8D"/>
    <w:rsid w:val="00650318"/>
    <w:rsid w:val="0065075C"/>
    <w:rsid w:val="00654B6F"/>
    <w:rsid w:val="0065644D"/>
    <w:rsid w:val="006570F1"/>
    <w:rsid w:val="0066068B"/>
    <w:rsid w:val="00660B72"/>
    <w:rsid w:val="006612ED"/>
    <w:rsid w:val="0066227C"/>
    <w:rsid w:val="00662B2A"/>
    <w:rsid w:val="006633CE"/>
    <w:rsid w:val="00670D09"/>
    <w:rsid w:val="00670E7C"/>
    <w:rsid w:val="00671E47"/>
    <w:rsid w:val="0067375D"/>
    <w:rsid w:val="006750A2"/>
    <w:rsid w:val="00681D8D"/>
    <w:rsid w:val="00681E7D"/>
    <w:rsid w:val="00682BDE"/>
    <w:rsid w:val="00683DDF"/>
    <w:rsid w:val="00690239"/>
    <w:rsid w:val="00692AF1"/>
    <w:rsid w:val="00692EA6"/>
    <w:rsid w:val="00695119"/>
    <w:rsid w:val="006951E4"/>
    <w:rsid w:val="00695CB2"/>
    <w:rsid w:val="0069770F"/>
    <w:rsid w:val="006A2088"/>
    <w:rsid w:val="006A5F9F"/>
    <w:rsid w:val="006B4ED4"/>
    <w:rsid w:val="006C21E0"/>
    <w:rsid w:val="006D6586"/>
    <w:rsid w:val="006E3294"/>
    <w:rsid w:val="006E38DD"/>
    <w:rsid w:val="006E396B"/>
    <w:rsid w:val="006E6054"/>
    <w:rsid w:val="006E6368"/>
    <w:rsid w:val="006E6C40"/>
    <w:rsid w:val="006F22DF"/>
    <w:rsid w:val="006F2832"/>
    <w:rsid w:val="006F4EDD"/>
    <w:rsid w:val="006F72CC"/>
    <w:rsid w:val="00701853"/>
    <w:rsid w:val="0070199E"/>
    <w:rsid w:val="00703B28"/>
    <w:rsid w:val="00704FE0"/>
    <w:rsid w:val="00706B34"/>
    <w:rsid w:val="00710A6D"/>
    <w:rsid w:val="0071668E"/>
    <w:rsid w:val="00716939"/>
    <w:rsid w:val="00720306"/>
    <w:rsid w:val="00720946"/>
    <w:rsid w:val="00720D9C"/>
    <w:rsid w:val="00723356"/>
    <w:rsid w:val="00724076"/>
    <w:rsid w:val="00725CB8"/>
    <w:rsid w:val="00725EAA"/>
    <w:rsid w:val="007266D2"/>
    <w:rsid w:val="00727DF9"/>
    <w:rsid w:val="0073235F"/>
    <w:rsid w:val="00733AD1"/>
    <w:rsid w:val="00733C19"/>
    <w:rsid w:val="00742273"/>
    <w:rsid w:val="00744B87"/>
    <w:rsid w:val="00744D21"/>
    <w:rsid w:val="00746C89"/>
    <w:rsid w:val="007473D1"/>
    <w:rsid w:val="00755217"/>
    <w:rsid w:val="0075526A"/>
    <w:rsid w:val="00764A9C"/>
    <w:rsid w:val="00766EF1"/>
    <w:rsid w:val="00767D8F"/>
    <w:rsid w:val="00771C17"/>
    <w:rsid w:val="00773305"/>
    <w:rsid w:val="00780FC1"/>
    <w:rsid w:val="00783C45"/>
    <w:rsid w:val="007859AF"/>
    <w:rsid w:val="007901B6"/>
    <w:rsid w:val="007946E0"/>
    <w:rsid w:val="0079697A"/>
    <w:rsid w:val="00797924"/>
    <w:rsid w:val="00797E3E"/>
    <w:rsid w:val="007A2CE4"/>
    <w:rsid w:val="007A7802"/>
    <w:rsid w:val="007B0FA7"/>
    <w:rsid w:val="007B1B7B"/>
    <w:rsid w:val="007B5371"/>
    <w:rsid w:val="007D6214"/>
    <w:rsid w:val="007D7A4E"/>
    <w:rsid w:val="007E1241"/>
    <w:rsid w:val="007E3420"/>
    <w:rsid w:val="007E34F0"/>
    <w:rsid w:val="007F18E7"/>
    <w:rsid w:val="00800D12"/>
    <w:rsid w:val="00802503"/>
    <w:rsid w:val="00803934"/>
    <w:rsid w:val="00804B78"/>
    <w:rsid w:val="008121F2"/>
    <w:rsid w:val="00812840"/>
    <w:rsid w:val="00813FD4"/>
    <w:rsid w:val="00815C3A"/>
    <w:rsid w:val="0081617D"/>
    <w:rsid w:val="008178C3"/>
    <w:rsid w:val="00821DB5"/>
    <w:rsid w:val="00822FA7"/>
    <w:rsid w:val="00825220"/>
    <w:rsid w:val="00830866"/>
    <w:rsid w:val="00831923"/>
    <w:rsid w:val="00832D36"/>
    <w:rsid w:val="00835347"/>
    <w:rsid w:val="00836403"/>
    <w:rsid w:val="008367B8"/>
    <w:rsid w:val="00840ECE"/>
    <w:rsid w:val="00841555"/>
    <w:rsid w:val="008449B4"/>
    <w:rsid w:val="00844D89"/>
    <w:rsid w:val="00851AFA"/>
    <w:rsid w:val="0085331D"/>
    <w:rsid w:val="00854497"/>
    <w:rsid w:val="00854787"/>
    <w:rsid w:val="00860250"/>
    <w:rsid w:val="00864FF6"/>
    <w:rsid w:val="00865769"/>
    <w:rsid w:val="00874630"/>
    <w:rsid w:val="00880EA6"/>
    <w:rsid w:val="008817EC"/>
    <w:rsid w:val="0088661C"/>
    <w:rsid w:val="00886896"/>
    <w:rsid w:val="008875CC"/>
    <w:rsid w:val="00896AD8"/>
    <w:rsid w:val="00896BF5"/>
    <w:rsid w:val="00897C17"/>
    <w:rsid w:val="008A638A"/>
    <w:rsid w:val="008A6DAA"/>
    <w:rsid w:val="008B42AA"/>
    <w:rsid w:val="008B543B"/>
    <w:rsid w:val="008B5BB3"/>
    <w:rsid w:val="008C789B"/>
    <w:rsid w:val="008D355C"/>
    <w:rsid w:val="008D771E"/>
    <w:rsid w:val="008E3F2F"/>
    <w:rsid w:val="008E4230"/>
    <w:rsid w:val="008E4638"/>
    <w:rsid w:val="008E51A7"/>
    <w:rsid w:val="008E5DAF"/>
    <w:rsid w:val="008F512F"/>
    <w:rsid w:val="008F5324"/>
    <w:rsid w:val="008F541E"/>
    <w:rsid w:val="008F592A"/>
    <w:rsid w:val="00902259"/>
    <w:rsid w:val="00902F95"/>
    <w:rsid w:val="00912A03"/>
    <w:rsid w:val="00917750"/>
    <w:rsid w:val="009247B5"/>
    <w:rsid w:val="00925E0A"/>
    <w:rsid w:val="009269CB"/>
    <w:rsid w:val="00930B52"/>
    <w:rsid w:val="0093244E"/>
    <w:rsid w:val="00933516"/>
    <w:rsid w:val="0093722B"/>
    <w:rsid w:val="00942C16"/>
    <w:rsid w:val="0094507A"/>
    <w:rsid w:val="00953676"/>
    <w:rsid w:val="00955D41"/>
    <w:rsid w:val="00956E4E"/>
    <w:rsid w:val="0096080B"/>
    <w:rsid w:val="00960C2A"/>
    <w:rsid w:val="009623F6"/>
    <w:rsid w:val="00962D87"/>
    <w:rsid w:val="0096356F"/>
    <w:rsid w:val="00970D69"/>
    <w:rsid w:val="00974202"/>
    <w:rsid w:val="00981EDB"/>
    <w:rsid w:val="009842EC"/>
    <w:rsid w:val="0099170F"/>
    <w:rsid w:val="00996E09"/>
    <w:rsid w:val="00997153"/>
    <w:rsid w:val="009A4D19"/>
    <w:rsid w:val="009B12CB"/>
    <w:rsid w:val="009B1A42"/>
    <w:rsid w:val="009B2950"/>
    <w:rsid w:val="009B2ACE"/>
    <w:rsid w:val="009B375A"/>
    <w:rsid w:val="009B383B"/>
    <w:rsid w:val="009C1A02"/>
    <w:rsid w:val="009C3B66"/>
    <w:rsid w:val="009C466B"/>
    <w:rsid w:val="009C4D2A"/>
    <w:rsid w:val="009C5576"/>
    <w:rsid w:val="009C5937"/>
    <w:rsid w:val="009D29DE"/>
    <w:rsid w:val="009D408F"/>
    <w:rsid w:val="009D447C"/>
    <w:rsid w:val="009E0DDF"/>
    <w:rsid w:val="009E0F3D"/>
    <w:rsid w:val="009E23FD"/>
    <w:rsid w:val="009E4211"/>
    <w:rsid w:val="009E4447"/>
    <w:rsid w:val="009E6619"/>
    <w:rsid w:val="009F0D12"/>
    <w:rsid w:val="009F2B82"/>
    <w:rsid w:val="009F362B"/>
    <w:rsid w:val="009F4EFA"/>
    <w:rsid w:val="009F56EE"/>
    <w:rsid w:val="00A00538"/>
    <w:rsid w:val="00A0120D"/>
    <w:rsid w:val="00A01A61"/>
    <w:rsid w:val="00A029DD"/>
    <w:rsid w:val="00A07433"/>
    <w:rsid w:val="00A10632"/>
    <w:rsid w:val="00A127BF"/>
    <w:rsid w:val="00A14A78"/>
    <w:rsid w:val="00A20587"/>
    <w:rsid w:val="00A27DDC"/>
    <w:rsid w:val="00A361B8"/>
    <w:rsid w:val="00A365DA"/>
    <w:rsid w:val="00A40943"/>
    <w:rsid w:val="00A428C3"/>
    <w:rsid w:val="00A44173"/>
    <w:rsid w:val="00A54F91"/>
    <w:rsid w:val="00A550F4"/>
    <w:rsid w:val="00A634BD"/>
    <w:rsid w:val="00A635B6"/>
    <w:rsid w:val="00A76D1B"/>
    <w:rsid w:val="00A80717"/>
    <w:rsid w:val="00A84D3F"/>
    <w:rsid w:val="00A9219C"/>
    <w:rsid w:val="00A934B2"/>
    <w:rsid w:val="00A96DA5"/>
    <w:rsid w:val="00A970E6"/>
    <w:rsid w:val="00AA02F0"/>
    <w:rsid w:val="00AA138B"/>
    <w:rsid w:val="00AA2237"/>
    <w:rsid w:val="00AB07FB"/>
    <w:rsid w:val="00AB0A7A"/>
    <w:rsid w:val="00AB2F38"/>
    <w:rsid w:val="00AB3CF0"/>
    <w:rsid w:val="00AB468D"/>
    <w:rsid w:val="00AB4B39"/>
    <w:rsid w:val="00AB6D52"/>
    <w:rsid w:val="00AC15D2"/>
    <w:rsid w:val="00AC4688"/>
    <w:rsid w:val="00AC48AA"/>
    <w:rsid w:val="00AC6131"/>
    <w:rsid w:val="00AC6CBD"/>
    <w:rsid w:val="00AD15C8"/>
    <w:rsid w:val="00AD4C3C"/>
    <w:rsid w:val="00AD68BC"/>
    <w:rsid w:val="00AE1AA9"/>
    <w:rsid w:val="00AE1CFA"/>
    <w:rsid w:val="00AE3A2B"/>
    <w:rsid w:val="00AE6DA2"/>
    <w:rsid w:val="00AE710C"/>
    <w:rsid w:val="00AE78BB"/>
    <w:rsid w:val="00AF315A"/>
    <w:rsid w:val="00AF32CD"/>
    <w:rsid w:val="00AF77B5"/>
    <w:rsid w:val="00B00A6C"/>
    <w:rsid w:val="00B04BDF"/>
    <w:rsid w:val="00B0549F"/>
    <w:rsid w:val="00B0616E"/>
    <w:rsid w:val="00B1356D"/>
    <w:rsid w:val="00B13C76"/>
    <w:rsid w:val="00B15023"/>
    <w:rsid w:val="00B15E03"/>
    <w:rsid w:val="00B16028"/>
    <w:rsid w:val="00B1726E"/>
    <w:rsid w:val="00B2012D"/>
    <w:rsid w:val="00B22C89"/>
    <w:rsid w:val="00B249AF"/>
    <w:rsid w:val="00B25134"/>
    <w:rsid w:val="00B320A4"/>
    <w:rsid w:val="00B363ED"/>
    <w:rsid w:val="00B377FF"/>
    <w:rsid w:val="00B44DCA"/>
    <w:rsid w:val="00B457A6"/>
    <w:rsid w:val="00B47940"/>
    <w:rsid w:val="00B52DE4"/>
    <w:rsid w:val="00B53151"/>
    <w:rsid w:val="00B531D8"/>
    <w:rsid w:val="00B56B21"/>
    <w:rsid w:val="00B57697"/>
    <w:rsid w:val="00B61238"/>
    <w:rsid w:val="00B62803"/>
    <w:rsid w:val="00B658F8"/>
    <w:rsid w:val="00B772D7"/>
    <w:rsid w:val="00B80E61"/>
    <w:rsid w:val="00B83D71"/>
    <w:rsid w:val="00B875FB"/>
    <w:rsid w:val="00B9586B"/>
    <w:rsid w:val="00BA0AA6"/>
    <w:rsid w:val="00BA368F"/>
    <w:rsid w:val="00BA6924"/>
    <w:rsid w:val="00BB091F"/>
    <w:rsid w:val="00BC1504"/>
    <w:rsid w:val="00BC48C0"/>
    <w:rsid w:val="00BD6498"/>
    <w:rsid w:val="00BD6D52"/>
    <w:rsid w:val="00BE1361"/>
    <w:rsid w:val="00BF1537"/>
    <w:rsid w:val="00BF2392"/>
    <w:rsid w:val="00BF439A"/>
    <w:rsid w:val="00BF458D"/>
    <w:rsid w:val="00BF53FF"/>
    <w:rsid w:val="00BF6DF6"/>
    <w:rsid w:val="00BF6FF5"/>
    <w:rsid w:val="00BF7B41"/>
    <w:rsid w:val="00C010A3"/>
    <w:rsid w:val="00C017A5"/>
    <w:rsid w:val="00C02136"/>
    <w:rsid w:val="00C02A1E"/>
    <w:rsid w:val="00C03E28"/>
    <w:rsid w:val="00C058F1"/>
    <w:rsid w:val="00C0761E"/>
    <w:rsid w:val="00C17A4A"/>
    <w:rsid w:val="00C2019D"/>
    <w:rsid w:val="00C234C1"/>
    <w:rsid w:val="00C25014"/>
    <w:rsid w:val="00C26A4E"/>
    <w:rsid w:val="00C31504"/>
    <w:rsid w:val="00C31FCC"/>
    <w:rsid w:val="00C4461F"/>
    <w:rsid w:val="00C57097"/>
    <w:rsid w:val="00C607EC"/>
    <w:rsid w:val="00C62399"/>
    <w:rsid w:val="00C700DF"/>
    <w:rsid w:val="00C86028"/>
    <w:rsid w:val="00C87BBD"/>
    <w:rsid w:val="00C95675"/>
    <w:rsid w:val="00CA0056"/>
    <w:rsid w:val="00CA3319"/>
    <w:rsid w:val="00CA451B"/>
    <w:rsid w:val="00CA45E7"/>
    <w:rsid w:val="00CA6222"/>
    <w:rsid w:val="00CB5303"/>
    <w:rsid w:val="00CC1DDA"/>
    <w:rsid w:val="00CC2487"/>
    <w:rsid w:val="00CC379B"/>
    <w:rsid w:val="00CC5E66"/>
    <w:rsid w:val="00CD110B"/>
    <w:rsid w:val="00CD117E"/>
    <w:rsid w:val="00CD1CDF"/>
    <w:rsid w:val="00CD53CA"/>
    <w:rsid w:val="00CE011E"/>
    <w:rsid w:val="00CE6004"/>
    <w:rsid w:val="00CE633A"/>
    <w:rsid w:val="00CF5C57"/>
    <w:rsid w:val="00CF7EC1"/>
    <w:rsid w:val="00D0298F"/>
    <w:rsid w:val="00D02AB9"/>
    <w:rsid w:val="00D0412A"/>
    <w:rsid w:val="00D10856"/>
    <w:rsid w:val="00D11395"/>
    <w:rsid w:val="00D14BF6"/>
    <w:rsid w:val="00D152E2"/>
    <w:rsid w:val="00D166B4"/>
    <w:rsid w:val="00D168EF"/>
    <w:rsid w:val="00D24589"/>
    <w:rsid w:val="00D2463A"/>
    <w:rsid w:val="00D27869"/>
    <w:rsid w:val="00D354B8"/>
    <w:rsid w:val="00D36A2C"/>
    <w:rsid w:val="00D37D64"/>
    <w:rsid w:val="00D40835"/>
    <w:rsid w:val="00D437FD"/>
    <w:rsid w:val="00D470DE"/>
    <w:rsid w:val="00D52DD6"/>
    <w:rsid w:val="00D566CE"/>
    <w:rsid w:val="00D57FFC"/>
    <w:rsid w:val="00D63DBE"/>
    <w:rsid w:val="00D67183"/>
    <w:rsid w:val="00D67DF4"/>
    <w:rsid w:val="00D72DB5"/>
    <w:rsid w:val="00D743D9"/>
    <w:rsid w:val="00D76790"/>
    <w:rsid w:val="00D77F9E"/>
    <w:rsid w:val="00D81359"/>
    <w:rsid w:val="00D905DD"/>
    <w:rsid w:val="00D90BD9"/>
    <w:rsid w:val="00D91924"/>
    <w:rsid w:val="00D97E30"/>
    <w:rsid w:val="00DA08C1"/>
    <w:rsid w:val="00DA395A"/>
    <w:rsid w:val="00DA414E"/>
    <w:rsid w:val="00DA44BC"/>
    <w:rsid w:val="00DB03FB"/>
    <w:rsid w:val="00DB12B3"/>
    <w:rsid w:val="00DB1661"/>
    <w:rsid w:val="00DB3C88"/>
    <w:rsid w:val="00DC035C"/>
    <w:rsid w:val="00DC1A71"/>
    <w:rsid w:val="00DC2111"/>
    <w:rsid w:val="00DC31CD"/>
    <w:rsid w:val="00DD4B06"/>
    <w:rsid w:val="00DD59D2"/>
    <w:rsid w:val="00DE0501"/>
    <w:rsid w:val="00DE2116"/>
    <w:rsid w:val="00DE54D1"/>
    <w:rsid w:val="00DE6FBF"/>
    <w:rsid w:val="00DF1383"/>
    <w:rsid w:val="00DF7A34"/>
    <w:rsid w:val="00E005D1"/>
    <w:rsid w:val="00E024D9"/>
    <w:rsid w:val="00E0457A"/>
    <w:rsid w:val="00E0625C"/>
    <w:rsid w:val="00E1313D"/>
    <w:rsid w:val="00E13567"/>
    <w:rsid w:val="00E14767"/>
    <w:rsid w:val="00E1520F"/>
    <w:rsid w:val="00E274B7"/>
    <w:rsid w:val="00E2796E"/>
    <w:rsid w:val="00E3324E"/>
    <w:rsid w:val="00E408B9"/>
    <w:rsid w:val="00E42ED9"/>
    <w:rsid w:val="00E4410E"/>
    <w:rsid w:val="00E4504E"/>
    <w:rsid w:val="00E45DC4"/>
    <w:rsid w:val="00E45EDA"/>
    <w:rsid w:val="00E46F71"/>
    <w:rsid w:val="00E5186C"/>
    <w:rsid w:val="00E51EEC"/>
    <w:rsid w:val="00E57E87"/>
    <w:rsid w:val="00E60320"/>
    <w:rsid w:val="00E609A8"/>
    <w:rsid w:val="00E62344"/>
    <w:rsid w:val="00E65B65"/>
    <w:rsid w:val="00E67166"/>
    <w:rsid w:val="00E7119C"/>
    <w:rsid w:val="00E721DF"/>
    <w:rsid w:val="00E73051"/>
    <w:rsid w:val="00E733DC"/>
    <w:rsid w:val="00E73C8E"/>
    <w:rsid w:val="00E7467C"/>
    <w:rsid w:val="00E76300"/>
    <w:rsid w:val="00E77DCF"/>
    <w:rsid w:val="00E866F4"/>
    <w:rsid w:val="00E924B4"/>
    <w:rsid w:val="00E941C6"/>
    <w:rsid w:val="00E9566E"/>
    <w:rsid w:val="00E97971"/>
    <w:rsid w:val="00EA2BA2"/>
    <w:rsid w:val="00EA420A"/>
    <w:rsid w:val="00EA7F7A"/>
    <w:rsid w:val="00EB35A7"/>
    <w:rsid w:val="00EB3CE6"/>
    <w:rsid w:val="00EB6B9C"/>
    <w:rsid w:val="00EB797F"/>
    <w:rsid w:val="00EC1DC3"/>
    <w:rsid w:val="00EC4189"/>
    <w:rsid w:val="00ED316F"/>
    <w:rsid w:val="00ED3DAB"/>
    <w:rsid w:val="00ED55BD"/>
    <w:rsid w:val="00EE0810"/>
    <w:rsid w:val="00EE3911"/>
    <w:rsid w:val="00EF2D9F"/>
    <w:rsid w:val="00EF4726"/>
    <w:rsid w:val="00EF509A"/>
    <w:rsid w:val="00EF77BE"/>
    <w:rsid w:val="00F034B3"/>
    <w:rsid w:val="00F0369B"/>
    <w:rsid w:val="00F03DB6"/>
    <w:rsid w:val="00F05FD0"/>
    <w:rsid w:val="00F06772"/>
    <w:rsid w:val="00F07085"/>
    <w:rsid w:val="00F07EAE"/>
    <w:rsid w:val="00F10BA2"/>
    <w:rsid w:val="00F12DCA"/>
    <w:rsid w:val="00F16A98"/>
    <w:rsid w:val="00F2153A"/>
    <w:rsid w:val="00F225E4"/>
    <w:rsid w:val="00F228D3"/>
    <w:rsid w:val="00F30647"/>
    <w:rsid w:val="00F32D0B"/>
    <w:rsid w:val="00F33FF9"/>
    <w:rsid w:val="00F500DE"/>
    <w:rsid w:val="00F53DE0"/>
    <w:rsid w:val="00F57689"/>
    <w:rsid w:val="00F612CD"/>
    <w:rsid w:val="00F65466"/>
    <w:rsid w:val="00F77E60"/>
    <w:rsid w:val="00F808B7"/>
    <w:rsid w:val="00F97787"/>
    <w:rsid w:val="00FA047D"/>
    <w:rsid w:val="00FA4C6C"/>
    <w:rsid w:val="00FB10CB"/>
    <w:rsid w:val="00FB1E7C"/>
    <w:rsid w:val="00FB2040"/>
    <w:rsid w:val="00FB5A27"/>
    <w:rsid w:val="00FB5D79"/>
    <w:rsid w:val="00FB600F"/>
    <w:rsid w:val="00FC3089"/>
    <w:rsid w:val="00FC34B0"/>
    <w:rsid w:val="00FC60C8"/>
    <w:rsid w:val="00FC690B"/>
    <w:rsid w:val="00FD6584"/>
    <w:rsid w:val="00FD65D3"/>
    <w:rsid w:val="00FD6A67"/>
    <w:rsid w:val="00FE0C44"/>
    <w:rsid w:val="00FE2CE3"/>
    <w:rsid w:val="00FE2FD0"/>
    <w:rsid w:val="00FE46A3"/>
    <w:rsid w:val="00FE47E9"/>
    <w:rsid w:val="00FE70C5"/>
    <w:rsid w:val="00FE72A4"/>
    <w:rsid w:val="00FF0EAF"/>
    <w:rsid w:val="00FF150B"/>
    <w:rsid w:val="00FF2D3D"/>
    <w:rsid w:val="00FF36D9"/>
    <w:rsid w:val="00FF7E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F459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footnote reference" w:uiPriority="99"/>
    <w:lsdException w:name="annotation reference" w:uiPriority="99"/>
    <w:lsdException w:name="List Bullet" w:semiHidden="0" w:unhideWhenUsed="0"/>
    <w:lsdException w:name="List Number" w:qFormat="1"/>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DE0501"/>
    <w:pPr>
      <w:spacing w:after="120" w:line="276" w:lineRule="auto"/>
      <w:jc w:val="both"/>
    </w:pPr>
    <w:rPr>
      <w:rFonts w:ascii="Arial" w:eastAsia="Calibri" w:hAnsi="Arial" w:cs="Arial"/>
      <w:lang w:eastAsia="en-US"/>
    </w:rPr>
  </w:style>
  <w:style w:type="paragraph" w:styleId="Nagwek1">
    <w:name w:val="heading 1"/>
    <w:basedOn w:val="Normalny"/>
    <w:next w:val="Normalny"/>
    <w:link w:val="Nagwek1Znak"/>
    <w:autoRedefine/>
    <w:qFormat/>
    <w:rsid w:val="0013366A"/>
    <w:pPr>
      <w:keepNext/>
      <w:keepLines/>
      <w:numPr>
        <w:numId w:val="1"/>
      </w:numPr>
      <w:spacing w:before="480" w:after="240"/>
      <w:ind w:left="714" w:hanging="357"/>
      <w:outlineLvl w:val="0"/>
    </w:pPr>
    <w:rPr>
      <w:rFonts w:eastAsia="Times New Roman" w:cs="Times New Roman"/>
      <w:b/>
      <w:bCs/>
      <w:sz w:val="28"/>
      <w:szCs w:val="28"/>
    </w:rPr>
  </w:style>
  <w:style w:type="paragraph" w:styleId="Nagwek2">
    <w:name w:val="heading 2"/>
    <w:basedOn w:val="Normalny"/>
    <w:next w:val="Normalny"/>
    <w:link w:val="Nagwek2Znak"/>
    <w:autoRedefine/>
    <w:qFormat/>
    <w:rsid w:val="00DE0501"/>
    <w:pPr>
      <w:keepNext/>
      <w:keepLines/>
      <w:numPr>
        <w:ilvl w:val="1"/>
        <w:numId w:val="1"/>
      </w:numPr>
      <w:spacing w:before="200"/>
      <w:outlineLvl w:val="1"/>
    </w:pPr>
    <w:rPr>
      <w:rFonts w:eastAsia="Times New Roman" w:cs="Times New Roman"/>
      <w:b/>
      <w:bCs/>
      <w:i/>
      <w:sz w:val="26"/>
      <w:szCs w:val="26"/>
    </w:rPr>
  </w:style>
  <w:style w:type="paragraph" w:styleId="Nagwek3">
    <w:name w:val="heading 3"/>
    <w:basedOn w:val="Normalny"/>
    <w:next w:val="Normalny"/>
    <w:link w:val="Nagwek3Znak"/>
    <w:autoRedefine/>
    <w:qFormat/>
    <w:rsid w:val="00DE0501"/>
    <w:pPr>
      <w:keepNext/>
      <w:keepLines/>
      <w:numPr>
        <w:ilvl w:val="2"/>
        <w:numId w:val="1"/>
      </w:numPr>
      <w:spacing w:before="200" w:after="0"/>
      <w:outlineLvl w:val="2"/>
    </w:pPr>
    <w:rPr>
      <w:rFonts w:eastAsia="Times New Roman" w:cs="Times New Roman"/>
      <w:b/>
      <w:bCs/>
      <w:sz w:val="24"/>
    </w:rPr>
  </w:style>
  <w:style w:type="paragraph" w:styleId="Nagwek4">
    <w:name w:val="heading 4"/>
    <w:basedOn w:val="Normalny"/>
    <w:next w:val="Normalny"/>
    <w:link w:val="Nagwek4Znak"/>
    <w:autoRedefine/>
    <w:qFormat/>
    <w:rsid w:val="00DE0501"/>
    <w:pPr>
      <w:keepNext/>
      <w:keepLines/>
      <w:spacing w:before="200" w:after="0"/>
      <w:ind w:left="397"/>
      <w:jc w:val="left"/>
      <w:outlineLvl w:val="3"/>
    </w:pPr>
    <w:rPr>
      <w:rFonts w:eastAsia="Times New Roman" w:cs="Times New Roman"/>
      <w:b/>
      <w:bCs/>
      <w:i/>
      <w:iCs/>
      <w:sz w:val="22"/>
      <w:u w:val="single"/>
    </w:rPr>
  </w:style>
  <w:style w:type="paragraph" w:styleId="Nagwek5">
    <w:name w:val="heading 5"/>
    <w:basedOn w:val="Normalny"/>
    <w:next w:val="Normalny"/>
    <w:link w:val="Nagwek5Znak"/>
    <w:semiHidden/>
    <w:unhideWhenUsed/>
    <w:qFormat/>
    <w:rsid w:val="00647A7E"/>
    <w:pPr>
      <w:spacing w:before="240" w:after="6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qFormat/>
    <w:rsid w:val="007A2CE4"/>
    <w:pPr>
      <w:keepNext/>
      <w:spacing w:after="0" w:line="240" w:lineRule="auto"/>
      <w:jc w:val="center"/>
      <w:outlineLvl w:val="5"/>
    </w:pPr>
    <w:rPr>
      <w:rFonts w:ascii="Calibri" w:hAnsi="Calibri" w:cs="Times New Roman"/>
      <w:b/>
      <w:sz w:val="24"/>
      <w:lang w:eastAsia="pl-PL"/>
    </w:rPr>
  </w:style>
  <w:style w:type="paragraph" w:styleId="Nagwek8">
    <w:name w:val="heading 8"/>
    <w:basedOn w:val="Normalny"/>
    <w:next w:val="Normalny"/>
    <w:link w:val="Nagwek8Znak"/>
    <w:semiHidden/>
    <w:unhideWhenUsed/>
    <w:qFormat/>
    <w:rsid w:val="00647A7E"/>
    <w:pPr>
      <w:spacing w:before="240" w:after="60"/>
      <w:outlineLvl w:val="7"/>
    </w:pPr>
    <w:rPr>
      <w:rFonts w:asciiTheme="minorHAnsi" w:eastAsiaTheme="minorEastAsia" w:hAnsiTheme="minorHAnsi" w:cstheme="minorBidi"/>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3366A"/>
    <w:rPr>
      <w:rFonts w:ascii="Arial" w:hAnsi="Arial"/>
      <w:b/>
      <w:bCs/>
      <w:sz w:val="28"/>
      <w:szCs w:val="28"/>
    </w:rPr>
  </w:style>
  <w:style w:type="character" w:customStyle="1" w:styleId="Nagwek2Znak">
    <w:name w:val="Nagłówek 2 Znak"/>
    <w:link w:val="Nagwek2"/>
    <w:rsid w:val="00DE0501"/>
    <w:rPr>
      <w:rFonts w:ascii="Arial" w:hAnsi="Arial"/>
      <w:b/>
      <w:bCs/>
      <w:i/>
      <w:sz w:val="26"/>
      <w:szCs w:val="26"/>
    </w:rPr>
  </w:style>
  <w:style w:type="character" w:customStyle="1" w:styleId="Nagwek3Znak">
    <w:name w:val="Nagłówek 3 Znak"/>
    <w:link w:val="Nagwek3"/>
    <w:rsid w:val="00DE0501"/>
    <w:rPr>
      <w:rFonts w:ascii="Arial" w:hAnsi="Arial"/>
      <w:b/>
      <w:bCs/>
      <w:sz w:val="24"/>
    </w:rPr>
  </w:style>
  <w:style w:type="character" w:customStyle="1" w:styleId="Nagwek4Znak">
    <w:name w:val="Nagłówek 4 Znak"/>
    <w:link w:val="Nagwek4"/>
    <w:rsid w:val="00DE0501"/>
    <w:rPr>
      <w:rFonts w:ascii="Arial" w:hAnsi="Arial"/>
      <w:b/>
      <w:bCs/>
      <w:i/>
      <w:iCs/>
      <w:sz w:val="22"/>
      <w:u w:val="single"/>
      <w:lang w:bidi="ar-SA"/>
    </w:rPr>
  </w:style>
  <w:style w:type="character" w:customStyle="1" w:styleId="Nagwek6Znak">
    <w:name w:val="Nagłówek 6 Znak"/>
    <w:link w:val="Nagwek6"/>
    <w:rsid w:val="007A2CE4"/>
    <w:rPr>
      <w:rFonts w:ascii="Calibri" w:eastAsia="Calibri" w:hAnsi="Calibri"/>
      <w:b/>
      <w:sz w:val="24"/>
      <w:lang w:val="pl-PL" w:eastAsia="pl-PL" w:bidi="ar-SA"/>
    </w:rPr>
  </w:style>
  <w:style w:type="character" w:styleId="Odwoaniedokomentarza">
    <w:name w:val="annotation reference"/>
    <w:uiPriority w:val="99"/>
    <w:semiHidden/>
    <w:unhideWhenUsed/>
    <w:rsid w:val="00DE0501"/>
    <w:rPr>
      <w:sz w:val="16"/>
      <w:szCs w:val="16"/>
    </w:rPr>
  </w:style>
  <w:style w:type="paragraph" w:styleId="Tekstkomentarza">
    <w:name w:val="annotation text"/>
    <w:basedOn w:val="Normalny"/>
    <w:link w:val="TekstkomentarzaZnak"/>
    <w:uiPriority w:val="99"/>
    <w:unhideWhenUsed/>
    <w:rsid w:val="00DE0501"/>
    <w:pPr>
      <w:spacing w:line="240" w:lineRule="auto"/>
    </w:pPr>
    <w:rPr>
      <w:rFonts w:ascii="Calibri" w:hAnsi="Calibri" w:cs="Times New Roman"/>
    </w:rPr>
  </w:style>
  <w:style w:type="character" w:customStyle="1" w:styleId="TekstkomentarzaZnak">
    <w:name w:val="Tekst komentarza Znak"/>
    <w:link w:val="Tekstkomentarza"/>
    <w:uiPriority w:val="99"/>
    <w:rsid w:val="00DE0501"/>
    <w:rPr>
      <w:rFonts w:ascii="Calibri" w:eastAsia="Calibri" w:hAnsi="Calibri"/>
      <w:lang w:bidi="ar-SA"/>
    </w:rPr>
  </w:style>
  <w:style w:type="paragraph" w:styleId="Listapunktowana">
    <w:name w:val="List Bullet"/>
    <w:basedOn w:val="Normalny"/>
    <w:autoRedefine/>
    <w:unhideWhenUsed/>
    <w:rsid w:val="00E924B4"/>
    <w:pPr>
      <w:numPr>
        <w:numId w:val="8"/>
      </w:numPr>
      <w:spacing w:after="0"/>
      <w:ind w:left="1068"/>
      <w:contextualSpacing/>
    </w:pPr>
  </w:style>
  <w:style w:type="paragraph" w:styleId="Listanumerowana">
    <w:name w:val="List Number"/>
    <w:basedOn w:val="Normalny"/>
    <w:unhideWhenUsed/>
    <w:qFormat/>
    <w:rsid w:val="00DE0501"/>
    <w:pPr>
      <w:numPr>
        <w:numId w:val="5"/>
      </w:numPr>
      <w:spacing w:after="0"/>
      <w:contextualSpacing/>
    </w:pPr>
  </w:style>
  <w:style w:type="paragraph" w:styleId="Tekstdymka">
    <w:name w:val="Balloon Text"/>
    <w:basedOn w:val="Normalny"/>
    <w:link w:val="TekstdymkaZnak"/>
    <w:uiPriority w:val="99"/>
    <w:semiHidden/>
    <w:rsid w:val="00DE0501"/>
    <w:rPr>
      <w:rFonts w:ascii="Tahoma" w:hAnsi="Tahoma" w:cs="Times New Roman"/>
      <w:sz w:val="16"/>
      <w:szCs w:val="16"/>
    </w:rPr>
  </w:style>
  <w:style w:type="paragraph" w:styleId="Mapadokumentu">
    <w:name w:val="Document Map"/>
    <w:basedOn w:val="Normalny"/>
    <w:link w:val="MapadokumentuZnak"/>
    <w:semiHidden/>
    <w:rsid w:val="00DE0501"/>
    <w:pPr>
      <w:shd w:val="clear" w:color="auto" w:fill="000080"/>
    </w:pPr>
    <w:rPr>
      <w:rFonts w:ascii="Tahoma" w:hAnsi="Tahoma" w:cs="Tahoma"/>
    </w:rPr>
  </w:style>
  <w:style w:type="character" w:customStyle="1" w:styleId="MapadokumentuZnak">
    <w:name w:val="Mapa dokumentu Znak"/>
    <w:link w:val="Mapadokumentu"/>
    <w:semiHidden/>
    <w:rsid w:val="007A2CE4"/>
    <w:rPr>
      <w:rFonts w:ascii="Tahoma" w:eastAsia="Calibri" w:hAnsi="Tahoma" w:cs="Tahoma"/>
      <w:lang w:val="pl-PL" w:eastAsia="en-US" w:bidi="ar-SA"/>
    </w:rPr>
  </w:style>
  <w:style w:type="character" w:styleId="Wyrnienieintensywne">
    <w:name w:val="Intense Emphasis"/>
    <w:qFormat/>
    <w:rsid w:val="00AA138B"/>
    <w:rPr>
      <w:b/>
      <w:bCs/>
      <w:i/>
      <w:iCs/>
      <w:color w:val="4F81BD"/>
    </w:rPr>
  </w:style>
  <w:style w:type="character" w:customStyle="1" w:styleId="ZnakZnak13">
    <w:name w:val="Znak Znak13"/>
    <w:rsid w:val="007A2CE4"/>
    <w:rPr>
      <w:rFonts w:ascii="Arial" w:eastAsia="Times New Roman" w:hAnsi="Arial"/>
      <w:b/>
      <w:bCs/>
      <w:i/>
      <w:sz w:val="26"/>
      <w:szCs w:val="26"/>
    </w:rPr>
  </w:style>
  <w:style w:type="character" w:customStyle="1" w:styleId="ZnakZnak12">
    <w:name w:val="Znak Znak12"/>
    <w:rsid w:val="007A2CE4"/>
    <w:rPr>
      <w:rFonts w:ascii="Arial" w:eastAsia="Times New Roman" w:hAnsi="Arial"/>
      <w:b/>
      <w:bCs/>
      <w:sz w:val="24"/>
    </w:rPr>
  </w:style>
  <w:style w:type="character" w:customStyle="1" w:styleId="ZnakZnak11">
    <w:name w:val="Znak Znak11"/>
    <w:rsid w:val="007A2CE4"/>
    <w:rPr>
      <w:rFonts w:ascii="Arial" w:eastAsia="Times New Roman" w:hAnsi="Arial"/>
      <w:b/>
      <w:bCs/>
      <w:i/>
      <w:iCs/>
      <w:sz w:val="22"/>
      <w:u w:val="single"/>
    </w:rPr>
  </w:style>
  <w:style w:type="paragraph" w:styleId="Tytu">
    <w:name w:val="Title"/>
    <w:basedOn w:val="Normalny"/>
    <w:next w:val="Normalny"/>
    <w:qFormat/>
    <w:rsid w:val="007A2CE4"/>
    <w:pPr>
      <w:spacing w:after="300" w:line="240" w:lineRule="auto"/>
      <w:contextualSpacing/>
      <w:jc w:val="center"/>
    </w:pPr>
    <w:rPr>
      <w:rFonts w:eastAsia="Times New Roman" w:cs="Times New Roman"/>
      <w:b/>
      <w:spacing w:val="5"/>
      <w:kern w:val="28"/>
      <w:sz w:val="36"/>
      <w:szCs w:val="52"/>
    </w:rPr>
  </w:style>
  <w:style w:type="paragraph" w:styleId="Nagwekspisutreci">
    <w:name w:val="TOC Heading"/>
    <w:basedOn w:val="Nagwek1"/>
    <w:next w:val="Normalny"/>
    <w:qFormat/>
    <w:rsid w:val="007A2CE4"/>
    <w:pPr>
      <w:outlineLvl w:val="9"/>
    </w:pPr>
    <w:rPr>
      <w:lang w:eastAsia="pl-PL"/>
    </w:rPr>
  </w:style>
  <w:style w:type="paragraph" w:styleId="Spistreci1">
    <w:name w:val="toc 1"/>
    <w:basedOn w:val="Normalny"/>
    <w:next w:val="Normalny"/>
    <w:autoRedefine/>
    <w:uiPriority w:val="39"/>
    <w:unhideWhenUsed/>
    <w:rsid w:val="007A2CE4"/>
    <w:pPr>
      <w:tabs>
        <w:tab w:val="right" w:leader="dot" w:pos="9060"/>
      </w:tabs>
      <w:spacing w:after="100"/>
      <w:jc w:val="left"/>
    </w:pPr>
    <w:rPr>
      <w:sz w:val="18"/>
    </w:rPr>
  </w:style>
  <w:style w:type="paragraph" w:styleId="Spistreci2">
    <w:name w:val="toc 2"/>
    <w:basedOn w:val="Normalny"/>
    <w:next w:val="Normalny"/>
    <w:autoRedefine/>
    <w:uiPriority w:val="39"/>
    <w:unhideWhenUsed/>
    <w:rsid w:val="007A2CE4"/>
    <w:pPr>
      <w:spacing w:after="100"/>
      <w:ind w:left="220"/>
    </w:pPr>
  </w:style>
  <w:style w:type="paragraph" w:styleId="Spistreci3">
    <w:name w:val="toc 3"/>
    <w:basedOn w:val="Normalny"/>
    <w:next w:val="Normalny"/>
    <w:autoRedefine/>
    <w:unhideWhenUsed/>
    <w:rsid w:val="007A2CE4"/>
    <w:pPr>
      <w:spacing w:after="100"/>
      <w:ind w:left="440"/>
    </w:pPr>
  </w:style>
  <w:style w:type="character" w:styleId="Hipercze">
    <w:name w:val="Hyperlink"/>
    <w:uiPriority w:val="99"/>
    <w:unhideWhenUsed/>
    <w:rsid w:val="007A2CE4"/>
    <w:rPr>
      <w:color w:val="0000FF"/>
      <w:u w:val="single"/>
    </w:rPr>
  </w:style>
  <w:style w:type="paragraph" w:styleId="Tematkomentarza">
    <w:name w:val="annotation subject"/>
    <w:basedOn w:val="Tekstkomentarza"/>
    <w:next w:val="Tekstkomentarza"/>
    <w:link w:val="TematkomentarzaZnak"/>
    <w:semiHidden/>
    <w:unhideWhenUsed/>
    <w:rsid w:val="007A2CE4"/>
    <w:rPr>
      <w:b/>
      <w:bCs/>
    </w:rPr>
  </w:style>
  <w:style w:type="character" w:customStyle="1" w:styleId="TematkomentarzaZnak">
    <w:name w:val="Temat komentarza Znak"/>
    <w:link w:val="Tematkomentarza"/>
    <w:semiHidden/>
    <w:rsid w:val="007A2CE4"/>
    <w:rPr>
      <w:rFonts w:ascii="Calibri" w:eastAsia="Calibri" w:hAnsi="Calibri"/>
      <w:b/>
      <w:bCs/>
      <w:lang w:bidi="ar-SA"/>
    </w:rPr>
  </w:style>
  <w:style w:type="paragraph" w:styleId="Akapitzlist">
    <w:name w:val="List Paragraph"/>
    <w:basedOn w:val="Normalny"/>
    <w:uiPriority w:val="34"/>
    <w:qFormat/>
    <w:rsid w:val="007A2CE4"/>
    <w:pPr>
      <w:ind w:left="720"/>
      <w:contextualSpacing/>
    </w:pPr>
  </w:style>
  <w:style w:type="paragraph" w:customStyle="1" w:styleId="Default">
    <w:name w:val="Default"/>
    <w:rsid w:val="007A2CE4"/>
    <w:pPr>
      <w:autoSpaceDE w:val="0"/>
      <w:autoSpaceDN w:val="0"/>
      <w:adjustRightInd w:val="0"/>
    </w:pPr>
    <w:rPr>
      <w:rFonts w:eastAsia="Calibri"/>
      <w:color w:val="000000"/>
      <w:sz w:val="24"/>
      <w:szCs w:val="24"/>
      <w:lang w:eastAsia="en-US"/>
    </w:rPr>
  </w:style>
  <w:style w:type="paragraph" w:styleId="Spistreci4">
    <w:name w:val="toc 4"/>
    <w:basedOn w:val="Normalny"/>
    <w:next w:val="Normalny"/>
    <w:autoRedefine/>
    <w:unhideWhenUsed/>
    <w:rsid w:val="007A2CE4"/>
    <w:pPr>
      <w:spacing w:after="100"/>
      <w:ind w:left="660"/>
    </w:pPr>
    <w:rPr>
      <w:rFonts w:eastAsia="Times New Roman"/>
      <w:lang w:eastAsia="pl-PL"/>
    </w:rPr>
  </w:style>
  <w:style w:type="paragraph" w:styleId="Spistreci5">
    <w:name w:val="toc 5"/>
    <w:basedOn w:val="Normalny"/>
    <w:next w:val="Normalny"/>
    <w:autoRedefine/>
    <w:unhideWhenUsed/>
    <w:rsid w:val="007A2CE4"/>
    <w:pPr>
      <w:spacing w:after="100"/>
      <w:ind w:left="880"/>
    </w:pPr>
    <w:rPr>
      <w:rFonts w:eastAsia="Times New Roman"/>
      <w:lang w:eastAsia="pl-PL"/>
    </w:rPr>
  </w:style>
  <w:style w:type="paragraph" w:styleId="Spistreci6">
    <w:name w:val="toc 6"/>
    <w:basedOn w:val="Normalny"/>
    <w:next w:val="Normalny"/>
    <w:autoRedefine/>
    <w:unhideWhenUsed/>
    <w:rsid w:val="007A2CE4"/>
    <w:pPr>
      <w:spacing w:after="100"/>
      <w:ind w:left="1100"/>
    </w:pPr>
    <w:rPr>
      <w:rFonts w:eastAsia="Times New Roman"/>
      <w:lang w:eastAsia="pl-PL"/>
    </w:rPr>
  </w:style>
  <w:style w:type="paragraph" w:styleId="Spistreci7">
    <w:name w:val="toc 7"/>
    <w:basedOn w:val="Normalny"/>
    <w:next w:val="Normalny"/>
    <w:autoRedefine/>
    <w:unhideWhenUsed/>
    <w:rsid w:val="007A2CE4"/>
    <w:pPr>
      <w:spacing w:after="100"/>
      <w:ind w:left="1320"/>
    </w:pPr>
    <w:rPr>
      <w:rFonts w:eastAsia="Times New Roman"/>
      <w:lang w:eastAsia="pl-PL"/>
    </w:rPr>
  </w:style>
  <w:style w:type="paragraph" w:styleId="Spistreci8">
    <w:name w:val="toc 8"/>
    <w:basedOn w:val="Normalny"/>
    <w:next w:val="Normalny"/>
    <w:autoRedefine/>
    <w:unhideWhenUsed/>
    <w:rsid w:val="007A2CE4"/>
    <w:pPr>
      <w:spacing w:after="100"/>
      <w:ind w:left="1540"/>
    </w:pPr>
    <w:rPr>
      <w:rFonts w:eastAsia="Times New Roman"/>
      <w:lang w:eastAsia="pl-PL"/>
    </w:rPr>
  </w:style>
  <w:style w:type="paragraph" w:styleId="Spistreci9">
    <w:name w:val="toc 9"/>
    <w:basedOn w:val="Normalny"/>
    <w:next w:val="Normalny"/>
    <w:autoRedefine/>
    <w:unhideWhenUsed/>
    <w:rsid w:val="007A2CE4"/>
    <w:pPr>
      <w:spacing w:after="100"/>
      <w:ind w:left="1760"/>
    </w:pPr>
    <w:rPr>
      <w:rFonts w:eastAsia="Times New Roman"/>
      <w:lang w:eastAsia="pl-PL"/>
    </w:rPr>
  </w:style>
  <w:style w:type="paragraph" w:customStyle="1" w:styleId="Akapitzlist1">
    <w:name w:val="Akapit z listą1"/>
    <w:basedOn w:val="Normalny"/>
    <w:rsid w:val="007A2CE4"/>
    <w:pPr>
      <w:spacing w:after="0"/>
      <w:ind w:left="928" w:hanging="360"/>
      <w:contextualSpacing/>
    </w:pPr>
    <w:rPr>
      <w:rFonts w:eastAsia="Times New Roman"/>
    </w:rPr>
  </w:style>
  <w:style w:type="paragraph" w:styleId="Legenda">
    <w:name w:val="caption"/>
    <w:aliases w:val="Podpis pod rysunkiem,Podpis pod rysunkiem lub tabelą,Podpis nad obiektem,DS Podpis pod obiektem,Nagłówek Tabeli,Nag3ówek Tabeli,Tabela nr,Legenda Znak Znak Znak,Legenda Znak Znak,Legenda Znak Znak Znak Znak,Legenda Znak Znak Znak Znak Znak Znak"/>
    <w:basedOn w:val="Normalny"/>
    <w:next w:val="Normalny"/>
    <w:link w:val="LegendaZnak"/>
    <w:qFormat/>
    <w:rsid w:val="007A2CE4"/>
    <w:pPr>
      <w:jc w:val="center"/>
    </w:pPr>
    <w:rPr>
      <w:rFonts w:cs="Times New Roman"/>
      <w:bCs/>
      <w:i/>
      <w:sz w:val="18"/>
      <w:szCs w:val="18"/>
    </w:rPr>
  </w:style>
  <w:style w:type="character" w:customStyle="1" w:styleId="LegendaZnak">
    <w:name w:val="Legenda Znak"/>
    <w:aliases w:val="Podpis pod rysunkiem Znak,Podpis pod rysunkiem lub tabelą Znak,Podpis nad obiektem Znak,DS Podpis pod obiektem Znak,Nagłówek Tabeli Znak,Nag3ówek Tabeli Znak,Tabela nr Znak,Legenda Znak Znak Znak Znak1,Legenda Znak Znak Znak1"/>
    <w:link w:val="Legenda"/>
    <w:rsid w:val="007A2CE4"/>
    <w:rPr>
      <w:rFonts w:ascii="Arial" w:eastAsia="Calibri" w:hAnsi="Arial"/>
      <w:bCs/>
      <w:i/>
      <w:sz w:val="18"/>
      <w:szCs w:val="18"/>
      <w:lang w:eastAsia="en-US" w:bidi="ar-SA"/>
    </w:rPr>
  </w:style>
  <w:style w:type="table" w:styleId="Tabela-Siatka">
    <w:name w:val="Table Grid"/>
    <w:basedOn w:val="Standardowy"/>
    <w:rsid w:val="007A2CE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Paragraph1">
    <w:name w:val="List Paragraph1"/>
    <w:basedOn w:val="Normalny"/>
    <w:rsid w:val="007A2CE4"/>
    <w:pPr>
      <w:ind w:left="720"/>
      <w:contextualSpacing/>
    </w:pPr>
    <w:rPr>
      <w:rFonts w:eastAsia="Times New Roman"/>
    </w:rPr>
  </w:style>
  <w:style w:type="character" w:styleId="Uwydatnienie">
    <w:name w:val="Emphasis"/>
    <w:qFormat/>
    <w:rsid w:val="007A2CE4"/>
    <w:rPr>
      <w:i/>
      <w:iCs/>
    </w:rPr>
  </w:style>
  <w:style w:type="paragraph" w:customStyle="1" w:styleId="lista">
    <w:name w:val="lista"/>
    <w:basedOn w:val="Normalny"/>
    <w:link w:val="listaZnak"/>
    <w:qFormat/>
    <w:rsid w:val="007A2CE4"/>
    <w:pPr>
      <w:numPr>
        <w:numId w:val="3"/>
      </w:numPr>
      <w:spacing w:after="0" w:line="240" w:lineRule="auto"/>
    </w:pPr>
    <w:rPr>
      <w:rFonts w:ascii="Arial Narrow" w:eastAsia="TTE1B43F18t00" w:hAnsi="Arial Narrow" w:cs="Times New Roman"/>
      <w:sz w:val="24"/>
      <w:szCs w:val="24"/>
    </w:rPr>
  </w:style>
  <w:style w:type="character" w:customStyle="1" w:styleId="listaZnak">
    <w:name w:val="lista Znak"/>
    <w:link w:val="lista"/>
    <w:rsid w:val="007A2CE4"/>
    <w:rPr>
      <w:rFonts w:ascii="Arial Narrow" w:eastAsia="TTE1B43F18t00" w:hAnsi="Arial Narrow"/>
      <w:sz w:val="24"/>
      <w:szCs w:val="24"/>
    </w:rPr>
  </w:style>
  <w:style w:type="paragraph" w:styleId="Nagwek">
    <w:name w:val="header"/>
    <w:aliases w:val="źródło"/>
    <w:basedOn w:val="Normalny"/>
    <w:link w:val="NagwekZnak"/>
    <w:unhideWhenUsed/>
    <w:rsid w:val="007A2CE4"/>
    <w:pPr>
      <w:tabs>
        <w:tab w:val="center" w:pos="4536"/>
        <w:tab w:val="right" w:pos="9072"/>
      </w:tabs>
    </w:pPr>
    <w:rPr>
      <w:rFonts w:cs="Times New Roman"/>
    </w:rPr>
  </w:style>
  <w:style w:type="character" w:customStyle="1" w:styleId="NagwekZnak">
    <w:name w:val="Nagłówek Znak"/>
    <w:aliases w:val="źródło Znak"/>
    <w:link w:val="Nagwek"/>
    <w:rsid w:val="007A2CE4"/>
    <w:rPr>
      <w:rFonts w:ascii="Arial" w:eastAsia="Calibri" w:hAnsi="Arial"/>
      <w:lang w:eastAsia="en-US" w:bidi="ar-SA"/>
    </w:rPr>
  </w:style>
  <w:style w:type="paragraph" w:styleId="Stopka">
    <w:name w:val="footer"/>
    <w:aliases w:val="Stopka Znak,Stopka Znak1 Znak,Stopka Znak Znak Znak"/>
    <w:basedOn w:val="Normalny"/>
    <w:link w:val="StopkaZnak1"/>
    <w:unhideWhenUsed/>
    <w:rsid w:val="007A2CE4"/>
    <w:pPr>
      <w:tabs>
        <w:tab w:val="center" w:pos="4536"/>
        <w:tab w:val="right" w:pos="9072"/>
      </w:tabs>
    </w:pPr>
    <w:rPr>
      <w:rFonts w:cs="Times New Roman"/>
    </w:rPr>
  </w:style>
  <w:style w:type="paragraph" w:customStyle="1" w:styleId="CM46">
    <w:name w:val="CM46"/>
    <w:basedOn w:val="Default"/>
    <w:next w:val="Default"/>
    <w:rsid w:val="007A2CE4"/>
    <w:pPr>
      <w:widowControl w:val="0"/>
      <w:spacing w:after="145"/>
    </w:pPr>
    <w:rPr>
      <w:rFonts w:ascii="Helvetica" w:eastAsia="Times New Roman" w:hAnsi="Helvetica" w:cs="Helvetica"/>
      <w:color w:val="auto"/>
      <w:lang w:eastAsia="pl-PL"/>
    </w:rPr>
  </w:style>
  <w:style w:type="paragraph" w:customStyle="1" w:styleId="CM49">
    <w:name w:val="CM49"/>
    <w:basedOn w:val="Default"/>
    <w:next w:val="Default"/>
    <w:rsid w:val="007A2CE4"/>
    <w:pPr>
      <w:widowControl w:val="0"/>
      <w:spacing w:after="248"/>
    </w:pPr>
    <w:rPr>
      <w:rFonts w:ascii="Helvetica" w:eastAsia="Times New Roman" w:hAnsi="Helvetica" w:cs="Helvetica"/>
      <w:color w:val="auto"/>
      <w:lang w:eastAsia="pl-PL"/>
    </w:rPr>
  </w:style>
  <w:style w:type="paragraph" w:styleId="Tekstpodstawowy">
    <w:name w:val="Body Text"/>
    <w:basedOn w:val="Normalny"/>
    <w:link w:val="TekstpodstawowyZnak"/>
    <w:rsid w:val="007A2CE4"/>
    <w:pPr>
      <w:spacing w:before="130" w:after="130" w:line="240" w:lineRule="auto"/>
      <w:jc w:val="left"/>
    </w:pPr>
    <w:rPr>
      <w:rFonts w:ascii="Times New Roman" w:eastAsia="Times New Roman" w:hAnsi="Times New Roman" w:cs="Times New Roman"/>
      <w:sz w:val="24"/>
      <w:szCs w:val="24"/>
    </w:rPr>
  </w:style>
  <w:style w:type="character" w:customStyle="1" w:styleId="TekstpodstawowyZnak">
    <w:name w:val="Tekst podstawowy Znak"/>
    <w:link w:val="Tekstpodstawowy"/>
    <w:rsid w:val="007A2CE4"/>
    <w:rPr>
      <w:sz w:val="24"/>
      <w:szCs w:val="24"/>
      <w:lang w:bidi="ar-SA"/>
    </w:rPr>
  </w:style>
  <w:style w:type="paragraph" w:styleId="Listapunktowana2">
    <w:name w:val="List Bullet 2"/>
    <w:basedOn w:val="Normalny"/>
    <w:semiHidden/>
    <w:unhideWhenUsed/>
    <w:rsid w:val="007A2CE4"/>
    <w:pPr>
      <w:numPr>
        <w:numId w:val="4"/>
      </w:numPr>
      <w:contextualSpacing/>
    </w:pPr>
  </w:style>
  <w:style w:type="paragraph" w:customStyle="1" w:styleId="xmsonormal">
    <w:name w:val="x_msonormal"/>
    <w:basedOn w:val="Normalny"/>
    <w:rsid w:val="007A2CE4"/>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character" w:customStyle="1" w:styleId="hps">
    <w:name w:val="hps"/>
    <w:basedOn w:val="Domylnaczcionkaakapitu"/>
    <w:rsid w:val="007A2CE4"/>
  </w:style>
  <w:style w:type="character" w:customStyle="1" w:styleId="longtext">
    <w:name w:val="long_text"/>
    <w:basedOn w:val="Domylnaczcionkaakapitu"/>
    <w:rsid w:val="007A2CE4"/>
  </w:style>
  <w:style w:type="paragraph" w:styleId="NormalnyWeb">
    <w:name w:val="Normal (Web)"/>
    <w:basedOn w:val="Normalny"/>
    <w:semiHidden/>
    <w:unhideWhenUsed/>
    <w:rsid w:val="007A2CE4"/>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customStyle="1" w:styleId="celp">
    <w:name w:val="cel_p"/>
    <w:basedOn w:val="Normalny"/>
    <w:rsid w:val="007A2CE4"/>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styleId="Poprawka">
    <w:name w:val="Revision"/>
    <w:hidden/>
    <w:semiHidden/>
    <w:rsid w:val="007A2CE4"/>
    <w:rPr>
      <w:rFonts w:ascii="Arial" w:eastAsia="Calibri" w:hAnsi="Arial" w:cs="Arial"/>
      <w:lang w:eastAsia="en-US"/>
    </w:rPr>
  </w:style>
  <w:style w:type="character" w:customStyle="1" w:styleId="xdtextbox1">
    <w:name w:val="xdtextbox1"/>
    <w:rsid w:val="007A2CE4"/>
    <w:rPr>
      <w:color w:val="auto"/>
      <w:bdr w:val="single" w:sz="8" w:space="1" w:color="DCDCDC" w:frame="1"/>
      <w:shd w:val="clear" w:color="auto" w:fill="FFFFFF"/>
    </w:rPr>
  </w:style>
  <w:style w:type="paragraph" w:styleId="Bezodstpw">
    <w:name w:val="No Spacing"/>
    <w:link w:val="BezodstpwZnak"/>
    <w:qFormat/>
    <w:rsid w:val="007A2CE4"/>
    <w:rPr>
      <w:rFonts w:ascii="Calibri" w:hAnsi="Calibri"/>
      <w:sz w:val="22"/>
      <w:szCs w:val="22"/>
      <w:lang w:eastAsia="en-US"/>
    </w:rPr>
  </w:style>
  <w:style w:type="character" w:customStyle="1" w:styleId="BezodstpwZnak">
    <w:name w:val="Bez odstępów Znak"/>
    <w:link w:val="Bezodstpw"/>
    <w:rsid w:val="007A2CE4"/>
    <w:rPr>
      <w:rFonts w:ascii="Calibri" w:hAnsi="Calibri"/>
      <w:sz w:val="22"/>
      <w:szCs w:val="22"/>
      <w:lang w:val="pl-PL" w:eastAsia="en-US" w:bidi="ar-SA"/>
    </w:rPr>
  </w:style>
  <w:style w:type="paragraph" w:styleId="Spisilustracji">
    <w:name w:val="table of figures"/>
    <w:basedOn w:val="Normalny"/>
    <w:next w:val="Normalny"/>
    <w:unhideWhenUsed/>
    <w:rsid w:val="007A2CE4"/>
  </w:style>
  <w:style w:type="paragraph" w:styleId="Tekstprzypisudolnego">
    <w:name w:val="footnote text"/>
    <w:basedOn w:val="Normalny"/>
    <w:link w:val="TekstprzypisudolnegoZnak"/>
    <w:semiHidden/>
    <w:unhideWhenUsed/>
    <w:rsid w:val="007A2CE4"/>
  </w:style>
  <w:style w:type="character" w:customStyle="1" w:styleId="TekstprzypisudolnegoZnak">
    <w:name w:val="Tekst przypisu dolnego Znak"/>
    <w:link w:val="Tekstprzypisudolnego"/>
    <w:semiHidden/>
    <w:rsid w:val="007A2CE4"/>
    <w:rPr>
      <w:rFonts w:ascii="Arial" w:eastAsia="Calibri" w:hAnsi="Arial" w:cs="Arial"/>
      <w:lang w:val="pl-PL" w:eastAsia="en-US" w:bidi="ar-SA"/>
    </w:rPr>
  </w:style>
  <w:style w:type="paragraph" w:styleId="Indeks4">
    <w:name w:val="index 4"/>
    <w:basedOn w:val="Normalny"/>
    <w:next w:val="Normalny"/>
    <w:autoRedefine/>
    <w:semiHidden/>
    <w:unhideWhenUsed/>
    <w:rsid w:val="007A2CE4"/>
    <w:pPr>
      <w:ind w:left="800" w:hanging="200"/>
    </w:pPr>
  </w:style>
  <w:style w:type="paragraph" w:customStyle="1" w:styleId="Plandokumentu1">
    <w:name w:val="Plan dokumentu1"/>
    <w:basedOn w:val="Normalny"/>
    <w:semiHidden/>
    <w:unhideWhenUsed/>
    <w:rsid w:val="007A2CE4"/>
    <w:rPr>
      <w:rFonts w:ascii="Tahoma" w:hAnsi="Tahoma" w:cs="Times New Roman"/>
      <w:sz w:val="16"/>
      <w:szCs w:val="16"/>
    </w:rPr>
  </w:style>
  <w:style w:type="paragraph" w:customStyle="1" w:styleId="Akapitzlist2">
    <w:name w:val="Akapit z listą2"/>
    <w:basedOn w:val="Normalny"/>
    <w:rsid w:val="007A2CE4"/>
    <w:pPr>
      <w:ind w:left="720"/>
      <w:contextualSpacing/>
    </w:pPr>
    <w:rPr>
      <w:rFonts w:eastAsia="Times New Roman"/>
    </w:rPr>
  </w:style>
  <w:style w:type="character" w:styleId="Pogrubienie">
    <w:name w:val="Strong"/>
    <w:qFormat/>
    <w:rsid w:val="007A2CE4"/>
    <w:rPr>
      <w:b/>
      <w:bCs/>
    </w:rPr>
  </w:style>
  <w:style w:type="paragraph" w:customStyle="1" w:styleId="rysunek">
    <w:name w:val="rysunek"/>
    <w:basedOn w:val="Normalny"/>
    <w:rsid w:val="007A2CE4"/>
    <w:pPr>
      <w:spacing w:after="0" w:line="240" w:lineRule="auto"/>
      <w:jc w:val="center"/>
    </w:pPr>
    <w:rPr>
      <w:rFonts w:ascii="Calibri" w:eastAsia="Times New Roman" w:hAnsi="Calibri"/>
      <w:noProof/>
      <w:color w:val="000000"/>
      <w:sz w:val="22"/>
      <w:szCs w:val="24"/>
      <w:lang w:eastAsia="pl-PL"/>
    </w:rPr>
  </w:style>
  <w:style w:type="paragraph" w:customStyle="1" w:styleId="Akapitzlist3">
    <w:name w:val="Akapit z listą3"/>
    <w:basedOn w:val="Normalny"/>
    <w:rsid w:val="007A2CE4"/>
    <w:pPr>
      <w:spacing w:after="0" w:line="240" w:lineRule="auto"/>
      <w:ind w:left="720"/>
      <w:contextualSpacing/>
      <w:jc w:val="left"/>
    </w:pPr>
    <w:rPr>
      <w:rFonts w:ascii="Calibri" w:hAnsi="Calibri"/>
      <w:color w:val="000000"/>
      <w:sz w:val="22"/>
      <w:szCs w:val="24"/>
      <w:lang w:eastAsia="pl-PL"/>
    </w:rPr>
  </w:style>
  <w:style w:type="paragraph" w:customStyle="1" w:styleId="Standardowy2">
    <w:name w:val="Standardowy 2"/>
    <w:basedOn w:val="Normalny"/>
    <w:rsid w:val="007A2CE4"/>
    <w:pPr>
      <w:widowControl w:val="0"/>
      <w:suppressAutoHyphens/>
      <w:spacing w:before="80" w:after="0" w:line="240" w:lineRule="auto"/>
    </w:pPr>
    <w:rPr>
      <w:rFonts w:ascii="Calibri" w:hAnsi="Calibri" w:cs="Times New Roman"/>
      <w:sz w:val="22"/>
      <w:lang w:eastAsia="ar-SA"/>
    </w:rPr>
  </w:style>
  <w:style w:type="paragraph" w:styleId="Tekstpodstawowywcity2">
    <w:name w:val="Body Text Indent 2"/>
    <w:basedOn w:val="Normalny"/>
    <w:link w:val="Tekstpodstawowywcity2Znak"/>
    <w:rsid w:val="007A2CE4"/>
    <w:pPr>
      <w:suppressAutoHyphens/>
      <w:spacing w:line="480" w:lineRule="auto"/>
      <w:ind w:left="283"/>
      <w:jc w:val="left"/>
    </w:pPr>
    <w:rPr>
      <w:rFonts w:ascii="Times New Roman" w:hAnsi="Times New Roman" w:cs="Times New Roman"/>
      <w:sz w:val="24"/>
      <w:szCs w:val="24"/>
      <w:lang w:eastAsia="ar-SA"/>
    </w:rPr>
  </w:style>
  <w:style w:type="character" w:customStyle="1" w:styleId="Tekstpodstawowywcity2Znak">
    <w:name w:val="Tekst podstawowy wcięty 2 Znak"/>
    <w:link w:val="Tekstpodstawowywcity2"/>
    <w:rsid w:val="007A2CE4"/>
    <w:rPr>
      <w:rFonts w:eastAsia="Calibri"/>
      <w:sz w:val="24"/>
      <w:szCs w:val="24"/>
      <w:lang w:val="pl-PL" w:eastAsia="ar-SA" w:bidi="ar-SA"/>
    </w:rPr>
  </w:style>
  <w:style w:type="paragraph" w:styleId="Tekstprzypisukocowego">
    <w:name w:val="endnote text"/>
    <w:basedOn w:val="Normalny"/>
    <w:link w:val="TekstprzypisukocowegoZnak"/>
    <w:semiHidden/>
    <w:unhideWhenUsed/>
    <w:rsid w:val="007A2CE4"/>
  </w:style>
  <w:style w:type="character" w:customStyle="1" w:styleId="TekstprzypisukocowegoZnak">
    <w:name w:val="Tekst przypisu końcowego Znak"/>
    <w:link w:val="Tekstprzypisukocowego"/>
    <w:semiHidden/>
    <w:rsid w:val="007A2CE4"/>
    <w:rPr>
      <w:rFonts w:ascii="Arial" w:eastAsia="Calibri" w:hAnsi="Arial" w:cs="Arial"/>
      <w:lang w:val="pl-PL" w:eastAsia="en-US" w:bidi="ar-SA"/>
    </w:rPr>
  </w:style>
  <w:style w:type="character" w:styleId="UyteHipercze">
    <w:name w:val="FollowedHyperlink"/>
    <w:rsid w:val="0036193A"/>
    <w:rPr>
      <w:color w:val="800080"/>
      <w:u w:val="single"/>
    </w:rPr>
  </w:style>
  <w:style w:type="character" w:customStyle="1" w:styleId="StopkaZnak1">
    <w:name w:val="Stopka Znak1"/>
    <w:aliases w:val="Stopka Znak Znak,Stopka Znak1 Znak Znak,Stopka Znak Znak Znak Znak"/>
    <w:link w:val="Stopka"/>
    <w:uiPriority w:val="99"/>
    <w:rsid w:val="00AD4C3C"/>
    <w:rPr>
      <w:rFonts w:ascii="Arial" w:eastAsia="Calibri" w:hAnsi="Arial"/>
      <w:lang w:eastAsia="en-US"/>
    </w:rPr>
  </w:style>
  <w:style w:type="character" w:styleId="Odwoanieprzypisudolnego">
    <w:name w:val="footnote reference"/>
    <w:uiPriority w:val="99"/>
    <w:rsid w:val="00AB07FB"/>
    <w:rPr>
      <w:rFonts w:cs="Times New Roman"/>
      <w:vertAlign w:val="superscript"/>
    </w:rPr>
  </w:style>
  <w:style w:type="character" w:customStyle="1" w:styleId="TekstdymkaZnak">
    <w:name w:val="Tekst dymka Znak"/>
    <w:link w:val="Tekstdymka"/>
    <w:uiPriority w:val="99"/>
    <w:semiHidden/>
    <w:locked/>
    <w:rsid w:val="007F18E7"/>
    <w:rPr>
      <w:rFonts w:ascii="Tahoma" w:eastAsia="Calibri" w:hAnsi="Tahoma" w:cs="Tahoma"/>
      <w:sz w:val="16"/>
      <w:szCs w:val="16"/>
      <w:lang w:eastAsia="en-US"/>
    </w:rPr>
  </w:style>
  <w:style w:type="table" w:customStyle="1" w:styleId="TableGrid1">
    <w:name w:val="Table Grid1"/>
    <w:basedOn w:val="Standardowy"/>
    <w:next w:val="Tabela-Siatka"/>
    <w:uiPriority w:val="99"/>
    <w:rsid w:val="0042771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1ZnakZnak1">
    <w:name w:val="Stopka Znak1 Znak Znak1"/>
    <w:aliases w:val="Stopka Znak Znak Znak Znak1"/>
    <w:uiPriority w:val="99"/>
    <w:rsid w:val="00647A7E"/>
  </w:style>
  <w:style w:type="character" w:customStyle="1" w:styleId="Nagwek5Znak">
    <w:name w:val="Nagłówek 5 Znak"/>
    <w:basedOn w:val="Domylnaczcionkaakapitu"/>
    <w:link w:val="Nagwek5"/>
    <w:semiHidden/>
    <w:rsid w:val="00647A7E"/>
    <w:rPr>
      <w:rFonts w:asciiTheme="minorHAnsi" w:eastAsiaTheme="minorEastAsia" w:hAnsiTheme="minorHAnsi" w:cstheme="minorBidi"/>
      <w:b/>
      <w:bCs/>
      <w:i/>
      <w:iCs/>
      <w:sz w:val="26"/>
      <w:szCs w:val="26"/>
      <w:lang w:eastAsia="en-US"/>
    </w:rPr>
  </w:style>
  <w:style w:type="character" w:customStyle="1" w:styleId="Nagwek8Znak">
    <w:name w:val="Nagłówek 8 Znak"/>
    <w:basedOn w:val="Domylnaczcionkaakapitu"/>
    <w:link w:val="Nagwek8"/>
    <w:uiPriority w:val="9"/>
    <w:semiHidden/>
    <w:rsid w:val="00647A7E"/>
    <w:rPr>
      <w:rFonts w:asciiTheme="minorHAnsi" w:eastAsiaTheme="minorEastAsia" w:hAnsiTheme="minorHAnsi" w:cstheme="minorBidi"/>
      <w:i/>
      <w:iCs/>
      <w:sz w:val="24"/>
      <w:szCs w:val="24"/>
      <w:lang w:eastAsia="en-US"/>
    </w:rPr>
  </w:style>
  <w:style w:type="character" w:customStyle="1" w:styleId="IntenseEmphasis1">
    <w:name w:val="Intense Emphasis1"/>
    <w:qFormat/>
    <w:rsid w:val="00647A7E"/>
    <w:rPr>
      <w:b/>
      <w:sz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annotation text" w:uiPriority="99"/>
    <w:lsdException w:name="caption" w:qFormat="1"/>
    <w:lsdException w:name="footnote reference" w:uiPriority="99"/>
    <w:lsdException w:name="annotation reference" w:uiPriority="99"/>
    <w:lsdException w:name="List Bullet" w:semiHidden="0" w:unhideWhenUsed="0"/>
    <w:lsdException w:name="List Number" w:qFormat="1"/>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DE0501"/>
    <w:pPr>
      <w:spacing w:after="120" w:line="276" w:lineRule="auto"/>
      <w:jc w:val="both"/>
    </w:pPr>
    <w:rPr>
      <w:rFonts w:ascii="Arial" w:eastAsia="Calibri" w:hAnsi="Arial" w:cs="Arial"/>
      <w:lang w:eastAsia="en-US"/>
    </w:rPr>
  </w:style>
  <w:style w:type="paragraph" w:styleId="Nagwek1">
    <w:name w:val="heading 1"/>
    <w:basedOn w:val="Normalny"/>
    <w:next w:val="Normalny"/>
    <w:link w:val="Nagwek1Znak"/>
    <w:autoRedefine/>
    <w:qFormat/>
    <w:rsid w:val="0013366A"/>
    <w:pPr>
      <w:keepNext/>
      <w:keepLines/>
      <w:numPr>
        <w:numId w:val="1"/>
      </w:numPr>
      <w:spacing w:before="480" w:after="240"/>
      <w:ind w:left="714" w:hanging="357"/>
      <w:outlineLvl w:val="0"/>
    </w:pPr>
    <w:rPr>
      <w:rFonts w:eastAsia="Times New Roman" w:cs="Times New Roman"/>
      <w:b/>
      <w:bCs/>
      <w:sz w:val="28"/>
      <w:szCs w:val="28"/>
    </w:rPr>
  </w:style>
  <w:style w:type="paragraph" w:styleId="Nagwek2">
    <w:name w:val="heading 2"/>
    <w:basedOn w:val="Normalny"/>
    <w:next w:val="Normalny"/>
    <w:link w:val="Nagwek2Znak"/>
    <w:autoRedefine/>
    <w:qFormat/>
    <w:rsid w:val="00DE0501"/>
    <w:pPr>
      <w:keepNext/>
      <w:keepLines/>
      <w:numPr>
        <w:ilvl w:val="1"/>
        <w:numId w:val="1"/>
      </w:numPr>
      <w:spacing w:before="200"/>
      <w:outlineLvl w:val="1"/>
    </w:pPr>
    <w:rPr>
      <w:rFonts w:eastAsia="Times New Roman" w:cs="Times New Roman"/>
      <w:b/>
      <w:bCs/>
      <w:i/>
      <w:sz w:val="26"/>
      <w:szCs w:val="26"/>
    </w:rPr>
  </w:style>
  <w:style w:type="paragraph" w:styleId="Nagwek3">
    <w:name w:val="heading 3"/>
    <w:basedOn w:val="Normalny"/>
    <w:next w:val="Normalny"/>
    <w:link w:val="Nagwek3Znak"/>
    <w:autoRedefine/>
    <w:qFormat/>
    <w:rsid w:val="00DE0501"/>
    <w:pPr>
      <w:keepNext/>
      <w:keepLines/>
      <w:numPr>
        <w:ilvl w:val="2"/>
        <w:numId w:val="1"/>
      </w:numPr>
      <w:spacing w:before="200" w:after="0"/>
      <w:outlineLvl w:val="2"/>
    </w:pPr>
    <w:rPr>
      <w:rFonts w:eastAsia="Times New Roman" w:cs="Times New Roman"/>
      <w:b/>
      <w:bCs/>
      <w:sz w:val="24"/>
    </w:rPr>
  </w:style>
  <w:style w:type="paragraph" w:styleId="Nagwek4">
    <w:name w:val="heading 4"/>
    <w:basedOn w:val="Normalny"/>
    <w:next w:val="Normalny"/>
    <w:link w:val="Nagwek4Znak"/>
    <w:autoRedefine/>
    <w:qFormat/>
    <w:rsid w:val="00DE0501"/>
    <w:pPr>
      <w:keepNext/>
      <w:keepLines/>
      <w:spacing w:before="200" w:after="0"/>
      <w:ind w:left="397"/>
      <w:jc w:val="left"/>
      <w:outlineLvl w:val="3"/>
    </w:pPr>
    <w:rPr>
      <w:rFonts w:eastAsia="Times New Roman" w:cs="Times New Roman"/>
      <w:b/>
      <w:bCs/>
      <w:i/>
      <w:iCs/>
      <w:sz w:val="22"/>
      <w:u w:val="single"/>
    </w:rPr>
  </w:style>
  <w:style w:type="paragraph" w:styleId="Nagwek5">
    <w:name w:val="heading 5"/>
    <w:basedOn w:val="Normalny"/>
    <w:next w:val="Normalny"/>
    <w:link w:val="Nagwek5Znak"/>
    <w:semiHidden/>
    <w:unhideWhenUsed/>
    <w:qFormat/>
    <w:rsid w:val="00647A7E"/>
    <w:pPr>
      <w:spacing w:before="240" w:after="6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qFormat/>
    <w:rsid w:val="007A2CE4"/>
    <w:pPr>
      <w:keepNext/>
      <w:spacing w:after="0" w:line="240" w:lineRule="auto"/>
      <w:jc w:val="center"/>
      <w:outlineLvl w:val="5"/>
    </w:pPr>
    <w:rPr>
      <w:rFonts w:ascii="Calibri" w:hAnsi="Calibri" w:cs="Times New Roman"/>
      <w:b/>
      <w:sz w:val="24"/>
      <w:lang w:eastAsia="pl-PL"/>
    </w:rPr>
  </w:style>
  <w:style w:type="paragraph" w:styleId="Nagwek8">
    <w:name w:val="heading 8"/>
    <w:basedOn w:val="Normalny"/>
    <w:next w:val="Normalny"/>
    <w:link w:val="Nagwek8Znak"/>
    <w:semiHidden/>
    <w:unhideWhenUsed/>
    <w:qFormat/>
    <w:rsid w:val="00647A7E"/>
    <w:pPr>
      <w:spacing w:before="240" w:after="60"/>
      <w:outlineLvl w:val="7"/>
    </w:pPr>
    <w:rPr>
      <w:rFonts w:asciiTheme="minorHAnsi" w:eastAsiaTheme="minorEastAsia" w:hAnsiTheme="minorHAnsi" w:cstheme="minorBidi"/>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3366A"/>
    <w:rPr>
      <w:rFonts w:ascii="Arial" w:hAnsi="Arial"/>
      <w:b/>
      <w:bCs/>
      <w:sz w:val="28"/>
      <w:szCs w:val="28"/>
    </w:rPr>
  </w:style>
  <w:style w:type="character" w:customStyle="1" w:styleId="Nagwek2Znak">
    <w:name w:val="Nagłówek 2 Znak"/>
    <w:link w:val="Nagwek2"/>
    <w:rsid w:val="00DE0501"/>
    <w:rPr>
      <w:rFonts w:ascii="Arial" w:hAnsi="Arial"/>
      <w:b/>
      <w:bCs/>
      <w:i/>
      <w:sz w:val="26"/>
      <w:szCs w:val="26"/>
    </w:rPr>
  </w:style>
  <w:style w:type="character" w:customStyle="1" w:styleId="Nagwek3Znak">
    <w:name w:val="Nagłówek 3 Znak"/>
    <w:link w:val="Nagwek3"/>
    <w:rsid w:val="00DE0501"/>
    <w:rPr>
      <w:rFonts w:ascii="Arial" w:hAnsi="Arial"/>
      <w:b/>
      <w:bCs/>
      <w:sz w:val="24"/>
    </w:rPr>
  </w:style>
  <w:style w:type="character" w:customStyle="1" w:styleId="Nagwek4Znak">
    <w:name w:val="Nagłówek 4 Znak"/>
    <w:link w:val="Nagwek4"/>
    <w:rsid w:val="00DE0501"/>
    <w:rPr>
      <w:rFonts w:ascii="Arial" w:hAnsi="Arial"/>
      <w:b/>
      <w:bCs/>
      <w:i/>
      <w:iCs/>
      <w:sz w:val="22"/>
      <w:u w:val="single"/>
      <w:lang w:bidi="ar-SA"/>
    </w:rPr>
  </w:style>
  <w:style w:type="character" w:customStyle="1" w:styleId="Nagwek6Znak">
    <w:name w:val="Nagłówek 6 Znak"/>
    <w:link w:val="Nagwek6"/>
    <w:rsid w:val="007A2CE4"/>
    <w:rPr>
      <w:rFonts w:ascii="Calibri" w:eastAsia="Calibri" w:hAnsi="Calibri"/>
      <w:b/>
      <w:sz w:val="24"/>
      <w:lang w:val="pl-PL" w:eastAsia="pl-PL" w:bidi="ar-SA"/>
    </w:rPr>
  </w:style>
  <w:style w:type="character" w:styleId="Odwoaniedokomentarza">
    <w:name w:val="annotation reference"/>
    <w:uiPriority w:val="99"/>
    <w:semiHidden/>
    <w:unhideWhenUsed/>
    <w:rsid w:val="00DE0501"/>
    <w:rPr>
      <w:sz w:val="16"/>
      <w:szCs w:val="16"/>
    </w:rPr>
  </w:style>
  <w:style w:type="paragraph" w:styleId="Tekstkomentarza">
    <w:name w:val="annotation text"/>
    <w:basedOn w:val="Normalny"/>
    <w:link w:val="TekstkomentarzaZnak"/>
    <w:uiPriority w:val="99"/>
    <w:unhideWhenUsed/>
    <w:rsid w:val="00DE0501"/>
    <w:pPr>
      <w:spacing w:line="240" w:lineRule="auto"/>
    </w:pPr>
    <w:rPr>
      <w:rFonts w:ascii="Calibri" w:hAnsi="Calibri" w:cs="Times New Roman"/>
    </w:rPr>
  </w:style>
  <w:style w:type="character" w:customStyle="1" w:styleId="TekstkomentarzaZnak">
    <w:name w:val="Tekst komentarza Znak"/>
    <w:link w:val="Tekstkomentarza"/>
    <w:uiPriority w:val="99"/>
    <w:rsid w:val="00DE0501"/>
    <w:rPr>
      <w:rFonts w:ascii="Calibri" w:eastAsia="Calibri" w:hAnsi="Calibri"/>
      <w:lang w:bidi="ar-SA"/>
    </w:rPr>
  </w:style>
  <w:style w:type="paragraph" w:styleId="Listapunktowana">
    <w:name w:val="List Bullet"/>
    <w:basedOn w:val="Normalny"/>
    <w:autoRedefine/>
    <w:unhideWhenUsed/>
    <w:rsid w:val="00E924B4"/>
    <w:pPr>
      <w:numPr>
        <w:numId w:val="8"/>
      </w:numPr>
      <w:spacing w:after="0"/>
      <w:ind w:left="1068"/>
      <w:contextualSpacing/>
    </w:pPr>
  </w:style>
  <w:style w:type="paragraph" w:styleId="Listanumerowana">
    <w:name w:val="List Number"/>
    <w:basedOn w:val="Normalny"/>
    <w:unhideWhenUsed/>
    <w:qFormat/>
    <w:rsid w:val="00DE0501"/>
    <w:pPr>
      <w:numPr>
        <w:numId w:val="5"/>
      </w:numPr>
      <w:spacing w:after="0"/>
      <w:contextualSpacing/>
    </w:pPr>
  </w:style>
  <w:style w:type="paragraph" w:styleId="Tekstdymka">
    <w:name w:val="Balloon Text"/>
    <w:basedOn w:val="Normalny"/>
    <w:link w:val="TekstdymkaZnak"/>
    <w:uiPriority w:val="99"/>
    <w:semiHidden/>
    <w:rsid w:val="00DE0501"/>
    <w:rPr>
      <w:rFonts w:ascii="Tahoma" w:hAnsi="Tahoma" w:cs="Times New Roman"/>
      <w:sz w:val="16"/>
      <w:szCs w:val="16"/>
    </w:rPr>
  </w:style>
  <w:style w:type="paragraph" w:styleId="Mapadokumentu">
    <w:name w:val="Document Map"/>
    <w:basedOn w:val="Normalny"/>
    <w:link w:val="MapadokumentuZnak"/>
    <w:semiHidden/>
    <w:rsid w:val="00DE0501"/>
    <w:pPr>
      <w:shd w:val="clear" w:color="auto" w:fill="000080"/>
    </w:pPr>
    <w:rPr>
      <w:rFonts w:ascii="Tahoma" w:hAnsi="Tahoma" w:cs="Tahoma"/>
    </w:rPr>
  </w:style>
  <w:style w:type="character" w:customStyle="1" w:styleId="MapadokumentuZnak">
    <w:name w:val="Mapa dokumentu Znak"/>
    <w:link w:val="Mapadokumentu"/>
    <w:semiHidden/>
    <w:rsid w:val="007A2CE4"/>
    <w:rPr>
      <w:rFonts w:ascii="Tahoma" w:eastAsia="Calibri" w:hAnsi="Tahoma" w:cs="Tahoma"/>
      <w:lang w:val="pl-PL" w:eastAsia="en-US" w:bidi="ar-SA"/>
    </w:rPr>
  </w:style>
  <w:style w:type="character" w:styleId="Wyrnienieintensywne">
    <w:name w:val="Intense Emphasis"/>
    <w:qFormat/>
    <w:rsid w:val="00AA138B"/>
    <w:rPr>
      <w:b/>
      <w:bCs/>
      <w:i/>
      <w:iCs/>
      <w:color w:val="4F81BD"/>
    </w:rPr>
  </w:style>
  <w:style w:type="character" w:customStyle="1" w:styleId="ZnakZnak13">
    <w:name w:val="Znak Znak13"/>
    <w:rsid w:val="007A2CE4"/>
    <w:rPr>
      <w:rFonts w:ascii="Arial" w:eastAsia="Times New Roman" w:hAnsi="Arial"/>
      <w:b/>
      <w:bCs/>
      <w:i/>
      <w:sz w:val="26"/>
      <w:szCs w:val="26"/>
    </w:rPr>
  </w:style>
  <w:style w:type="character" w:customStyle="1" w:styleId="ZnakZnak12">
    <w:name w:val="Znak Znak12"/>
    <w:rsid w:val="007A2CE4"/>
    <w:rPr>
      <w:rFonts w:ascii="Arial" w:eastAsia="Times New Roman" w:hAnsi="Arial"/>
      <w:b/>
      <w:bCs/>
      <w:sz w:val="24"/>
    </w:rPr>
  </w:style>
  <w:style w:type="character" w:customStyle="1" w:styleId="ZnakZnak11">
    <w:name w:val="Znak Znak11"/>
    <w:rsid w:val="007A2CE4"/>
    <w:rPr>
      <w:rFonts w:ascii="Arial" w:eastAsia="Times New Roman" w:hAnsi="Arial"/>
      <w:b/>
      <w:bCs/>
      <w:i/>
      <w:iCs/>
      <w:sz w:val="22"/>
      <w:u w:val="single"/>
    </w:rPr>
  </w:style>
  <w:style w:type="paragraph" w:styleId="Tytu">
    <w:name w:val="Title"/>
    <w:basedOn w:val="Normalny"/>
    <w:next w:val="Normalny"/>
    <w:qFormat/>
    <w:rsid w:val="007A2CE4"/>
    <w:pPr>
      <w:spacing w:after="300" w:line="240" w:lineRule="auto"/>
      <w:contextualSpacing/>
      <w:jc w:val="center"/>
    </w:pPr>
    <w:rPr>
      <w:rFonts w:eastAsia="Times New Roman" w:cs="Times New Roman"/>
      <w:b/>
      <w:spacing w:val="5"/>
      <w:kern w:val="28"/>
      <w:sz w:val="36"/>
      <w:szCs w:val="52"/>
    </w:rPr>
  </w:style>
  <w:style w:type="paragraph" w:styleId="Nagwekspisutreci">
    <w:name w:val="TOC Heading"/>
    <w:basedOn w:val="Nagwek1"/>
    <w:next w:val="Normalny"/>
    <w:qFormat/>
    <w:rsid w:val="007A2CE4"/>
    <w:pPr>
      <w:outlineLvl w:val="9"/>
    </w:pPr>
    <w:rPr>
      <w:lang w:eastAsia="pl-PL"/>
    </w:rPr>
  </w:style>
  <w:style w:type="paragraph" w:styleId="Spistreci1">
    <w:name w:val="toc 1"/>
    <w:basedOn w:val="Normalny"/>
    <w:next w:val="Normalny"/>
    <w:autoRedefine/>
    <w:uiPriority w:val="39"/>
    <w:unhideWhenUsed/>
    <w:rsid w:val="007A2CE4"/>
    <w:pPr>
      <w:tabs>
        <w:tab w:val="right" w:leader="dot" w:pos="9060"/>
      </w:tabs>
      <w:spacing w:after="100"/>
      <w:jc w:val="left"/>
    </w:pPr>
    <w:rPr>
      <w:sz w:val="18"/>
    </w:rPr>
  </w:style>
  <w:style w:type="paragraph" w:styleId="Spistreci2">
    <w:name w:val="toc 2"/>
    <w:basedOn w:val="Normalny"/>
    <w:next w:val="Normalny"/>
    <w:autoRedefine/>
    <w:uiPriority w:val="39"/>
    <w:unhideWhenUsed/>
    <w:rsid w:val="007A2CE4"/>
    <w:pPr>
      <w:spacing w:after="100"/>
      <w:ind w:left="220"/>
    </w:pPr>
  </w:style>
  <w:style w:type="paragraph" w:styleId="Spistreci3">
    <w:name w:val="toc 3"/>
    <w:basedOn w:val="Normalny"/>
    <w:next w:val="Normalny"/>
    <w:autoRedefine/>
    <w:unhideWhenUsed/>
    <w:rsid w:val="007A2CE4"/>
    <w:pPr>
      <w:spacing w:after="100"/>
      <w:ind w:left="440"/>
    </w:pPr>
  </w:style>
  <w:style w:type="character" w:styleId="Hipercze">
    <w:name w:val="Hyperlink"/>
    <w:uiPriority w:val="99"/>
    <w:unhideWhenUsed/>
    <w:rsid w:val="007A2CE4"/>
    <w:rPr>
      <w:color w:val="0000FF"/>
      <w:u w:val="single"/>
    </w:rPr>
  </w:style>
  <w:style w:type="paragraph" w:styleId="Tematkomentarza">
    <w:name w:val="annotation subject"/>
    <w:basedOn w:val="Tekstkomentarza"/>
    <w:next w:val="Tekstkomentarza"/>
    <w:link w:val="TematkomentarzaZnak"/>
    <w:semiHidden/>
    <w:unhideWhenUsed/>
    <w:rsid w:val="007A2CE4"/>
    <w:rPr>
      <w:b/>
      <w:bCs/>
    </w:rPr>
  </w:style>
  <w:style w:type="character" w:customStyle="1" w:styleId="TematkomentarzaZnak">
    <w:name w:val="Temat komentarza Znak"/>
    <w:link w:val="Tematkomentarza"/>
    <w:semiHidden/>
    <w:rsid w:val="007A2CE4"/>
    <w:rPr>
      <w:rFonts w:ascii="Calibri" w:eastAsia="Calibri" w:hAnsi="Calibri"/>
      <w:b/>
      <w:bCs/>
      <w:lang w:bidi="ar-SA"/>
    </w:rPr>
  </w:style>
  <w:style w:type="paragraph" w:styleId="Akapitzlist">
    <w:name w:val="List Paragraph"/>
    <w:basedOn w:val="Normalny"/>
    <w:uiPriority w:val="34"/>
    <w:qFormat/>
    <w:rsid w:val="007A2CE4"/>
    <w:pPr>
      <w:ind w:left="720"/>
      <w:contextualSpacing/>
    </w:pPr>
  </w:style>
  <w:style w:type="paragraph" w:customStyle="1" w:styleId="Default">
    <w:name w:val="Default"/>
    <w:rsid w:val="007A2CE4"/>
    <w:pPr>
      <w:autoSpaceDE w:val="0"/>
      <w:autoSpaceDN w:val="0"/>
      <w:adjustRightInd w:val="0"/>
    </w:pPr>
    <w:rPr>
      <w:rFonts w:eastAsia="Calibri"/>
      <w:color w:val="000000"/>
      <w:sz w:val="24"/>
      <w:szCs w:val="24"/>
      <w:lang w:eastAsia="en-US"/>
    </w:rPr>
  </w:style>
  <w:style w:type="paragraph" w:styleId="Spistreci4">
    <w:name w:val="toc 4"/>
    <w:basedOn w:val="Normalny"/>
    <w:next w:val="Normalny"/>
    <w:autoRedefine/>
    <w:unhideWhenUsed/>
    <w:rsid w:val="007A2CE4"/>
    <w:pPr>
      <w:spacing w:after="100"/>
      <w:ind w:left="660"/>
    </w:pPr>
    <w:rPr>
      <w:rFonts w:eastAsia="Times New Roman"/>
      <w:lang w:eastAsia="pl-PL"/>
    </w:rPr>
  </w:style>
  <w:style w:type="paragraph" w:styleId="Spistreci5">
    <w:name w:val="toc 5"/>
    <w:basedOn w:val="Normalny"/>
    <w:next w:val="Normalny"/>
    <w:autoRedefine/>
    <w:unhideWhenUsed/>
    <w:rsid w:val="007A2CE4"/>
    <w:pPr>
      <w:spacing w:after="100"/>
      <w:ind w:left="880"/>
    </w:pPr>
    <w:rPr>
      <w:rFonts w:eastAsia="Times New Roman"/>
      <w:lang w:eastAsia="pl-PL"/>
    </w:rPr>
  </w:style>
  <w:style w:type="paragraph" w:styleId="Spistreci6">
    <w:name w:val="toc 6"/>
    <w:basedOn w:val="Normalny"/>
    <w:next w:val="Normalny"/>
    <w:autoRedefine/>
    <w:unhideWhenUsed/>
    <w:rsid w:val="007A2CE4"/>
    <w:pPr>
      <w:spacing w:after="100"/>
      <w:ind w:left="1100"/>
    </w:pPr>
    <w:rPr>
      <w:rFonts w:eastAsia="Times New Roman"/>
      <w:lang w:eastAsia="pl-PL"/>
    </w:rPr>
  </w:style>
  <w:style w:type="paragraph" w:styleId="Spistreci7">
    <w:name w:val="toc 7"/>
    <w:basedOn w:val="Normalny"/>
    <w:next w:val="Normalny"/>
    <w:autoRedefine/>
    <w:unhideWhenUsed/>
    <w:rsid w:val="007A2CE4"/>
    <w:pPr>
      <w:spacing w:after="100"/>
      <w:ind w:left="1320"/>
    </w:pPr>
    <w:rPr>
      <w:rFonts w:eastAsia="Times New Roman"/>
      <w:lang w:eastAsia="pl-PL"/>
    </w:rPr>
  </w:style>
  <w:style w:type="paragraph" w:styleId="Spistreci8">
    <w:name w:val="toc 8"/>
    <w:basedOn w:val="Normalny"/>
    <w:next w:val="Normalny"/>
    <w:autoRedefine/>
    <w:unhideWhenUsed/>
    <w:rsid w:val="007A2CE4"/>
    <w:pPr>
      <w:spacing w:after="100"/>
      <w:ind w:left="1540"/>
    </w:pPr>
    <w:rPr>
      <w:rFonts w:eastAsia="Times New Roman"/>
      <w:lang w:eastAsia="pl-PL"/>
    </w:rPr>
  </w:style>
  <w:style w:type="paragraph" w:styleId="Spistreci9">
    <w:name w:val="toc 9"/>
    <w:basedOn w:val="Normalny"/>
    <w:next w:val="Normalny"/>
    <w:autoRedefine/>
    <w:unhideWhenUsed/>
    <w:rsid w:val="007A2CE4"/>
    <w:pPr>
      <w:spacing w:after="100"/>
      <w:ind w:left="1760"/>
    </w:pPr>
    <w:rPr>
      <w:rFonts w:eastAsia="Times New Roman"/>
      <w:lang w:eastAsia="pl-PL"/>
    </w:rPr>
  </w:style>
  <w:style w:type="paragraph" w:customStyle="1" w:styleId="Akapitzlist1">
    <w:name w:val="Akapit z listą1"/>
    <w:basedOn w:val="Normalny"/>
    <w:rsid w:val="007A2CE4"/>
    <w:pPr>
      <w:spacing w:after="0"/>
      <w:ind w:left="928" w:hanging="360"/>
      <w:contextualSpacing/>
    </w:pPr>
    <w:rPr>
      <w:rFonts w:eastAsia="Times New Roman"/>
    </w:rPr>
  </w:style>
  <w:style w:type="paragraph" w:styleId="Legenda">
    <w:name w:val="caption"/>
    <w:aliases w:val="Podpis pod rysunkiem,Podpis pod rysunkiem lub tabelą,Podpis nad obiektem,DS Podpis pod obiektem,Nagłówek Tabeli,Nag3ówek Tabeli,Tabela nr,Legenda Znak Znak Znak,Legenda Znak Znak,Legenda Znak Znak Znak Znak,Legenda Znak Znak Znak Znak Znak Znak"/>
    <w:basedOn w:val="Normalny"/>
    <w:next w:val="Normalny"/>
    <w:link w:val="LegendaZnak"/>
    <w:qFormat/>
    <w:rsid w:val="007A2CE4"/>
    <w:pPr>
      <w:jc w:val="center"/>
    </w:pPr>
    <w:rPr>
      <w:rFonts w:cs="Times New Roman"/>
      <w:bCs/>
      <w:i/>
      <w:sz w:val="18"/>
      <w:szCs w:val="18"/>
    </w:rPr>
  </w:style>
  <w:style w:type="character" w:customStyle="1" w:styleId="LegendaZnak">
    <w:name w:val="Legenda Znak"/>
    <w:aliases w:val="Podpis pod rysunkiem Znak,Podpis pod rysunkiem lub tabelą Znak,Podpis nad obiektem Znak,DS Podpis pod obiektem Znak,Nagłówek Tabeli Znak,Nag3ówek Tabeli Znak,Tabela nr Znak,Legenda Znak Znak Znak Znak1,Legenda Znak Znak Znak1"/>
    <w:link w:val="Legenda"/>
    <w:rsid w:val="007A2CE4"/>
    <w:rPr>
      <w:rFonts w:ascii="Arial" w:eastAsia="Calibri" w:hAnsi="Arial"/>
      <w:bCs/>
      <w:i/>
      <w:sz w:val="18"/>
      <w:szCs w:val="18"/>
      <w:lang w:eastAsia="en-US" w:bidi="ar-SA"/>
    </w:rPr>
  </w:style>
  <w:style w:type="table" w:styleId="Tabela-Siatka">
    <w:name w:val="Table Grid"/>
    <w:basedOn w:val="Standardowy"/>
    <w:rsid w:val="007A2CE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Paragraph1">
    <w:name w:val="List Paragraph1"/>
    <w:basedOn w:val="Normalny"/>
    <w:rsid w:val="007A2CE4"/>
    <w:pPr>
      <w:ind w:left="720"/>
      <w:contextualSpacing/>
    </w:pPr>
    <w:rPr>
      <w:rFonts w:eastAsia="Times New Roman"/>
    </w:rPr>
  </w:style>
  <w:style w:type="character" w:styleId="Uwydatnienie">
    <w:name w:val="Emphasis"/>
    <w:qFormat/>
    <w:rsid w:val="007A2CE4"/>
    <w:rPr>
      <w:i/>
      <w:iCs/>
    </w:rPr>
  </w:style>
  <w:style w:type="paragraph" w:customStyle="1" w:styleId="lista">
    <w:name w:val="lista"/>
    <w:basedOn w:val="Normalny"/>
    <w:link w:val="listaZnak"/>
    <w:qFormat/>
    <w:rsid w:val="007A2CE4"/>
    <w:pPr>
      <w:numPr>
        <w:numId w:val="3"/>
      </w:numPr>
      <w:spacing w:after="0" w:line="240" w:lineRule="auto"/>
    </w:pPr>
    <w:rPr>
      <w:rFonts w:ascii="Arial Narrow" w:eastAsia="TTE1B43F18t00" w:hAnsi="Arial Narrow" w:cs="Times New Roman"/>
      <w:sz w:val="24"/>
      <w:szCs w:val="24"/>
    </w:rPr>
  </w:style>
  <w:style w:type="character" w:customStyle="1" w:styleId="listaZnak">
    <w:name w:val="lista Znak"/>
    <w:link w:val="lista"/>
    <w:rsid w:val="007A2CE4"/>
    <w:rPr>
      <w:rFonts w:ascii="Arial Narrow" w:eastAsia="TTE1B43F18t00" w:hAnsi="Arial Narrow"/>
      <w:sz w:val="24"/>
      <w:szCs w:val="24"/>
    </w:rPr>
  </w:style>
  <w:style w:type="paragraph" w:styleId="Nagwek">
    <w:name w:val="header"/>
    <w:aliases w:val="źródło"/>
    <w:basedOn w:val="Normalny"/>
    <w:link w:val="NagwekZnak"/>
    <w:unhideWhenUsed/>
    <w:rsid w:val="007A2CE4"/>
    <w:pPr>
      <w:tabs>
        <w:tab w:val="center" w:pos="4536"/>
        <w:tab w:val="right" w:pos="9072"/>
      </w:tabs>
    </w:pPr>
    <w:rPr>
      <w:rFonts w:cs="Times New Roman"/>
    </w:rPr>
  </w:style>
  <w:style w:type="character" w:customStyle="1" w:styleId="NagwekZnak">
    <w:name w:val="Nagłówek Znak"/>
    <w:aliases w:val="źródło Znak"/>
    <w:link w:val="Nagwek"/>
    <w:rsid w:val="007A2CE4"/>
    <w:rPr>
      <w:rFonts w:ascii="Arial" w:eastAsia="Calibri" w:hAnsi="Arial"/>
      <w:lang w:eastAsia="en-US" w:bidi="ar-SA"/>
    </w:rPr>
  </w:style>
  <w:style w:type="paragraph" w:styleId="Stopka">
    <w:name w:val="footer"/>
    <w:aliases w:val="Stopka Znak,Stopka Znak1 Znak,Stopka Znak Znak Znak"/>
    <w:basedOn w:val="Normalny"/>
    <w:link w:val="StopkaZnak1"/>
    <w:unhideWhenUsed/>
    <w:rsid w:val="007A2CE4"/>
    <w:pPr>
      <w:tabs>
        <w:tab w:val="center" w:pos="4536"/>
        <w:tab w:val="right" w:pos="9072"/>
      </w:tabs>
    </w:pPr>
    <w:rPr>
      <w:rFonts w:cs="Times New Roman"/>
    </w:rPr>
  </w:style>
  <w:style w:type="paragraph" w:customStyle="1" w:styleId="CM46">
    <w:name w:val="CM46"/>
    <w:basedOn w:val="Default"/>
    <w:next w:val="Default"/>
    <w:rsid w:val="007A2CE4"/>
    <w:pPr>
      <w:widowControl w:val="0"/>
      <w:spacing w:after="145"/>
    </w:pPr>
    <w:rPr>
      <w:rFonts w:ascii="Helvetica" w:eastAsia="Times New Roman" w:hAnsi="Helvetica" w:cs="Helvetica"/>
      <w:color w:val="auto"/>
      <w:lang w:eastAsia="pl-PL"/>
    </w:rPr>
  </w:style>
  <w:style w:type="paragraph" w:customStyle="1" w:styleId="CM49">
    <w:name w:val="CM49"/>
    <w:basedOn w:val="Default"/>
    <w:next w:val="Default"/>
    <w:rsid w:val="007A2CE4"/>
    <w:pPr>
      <w:widowControl w:val="0"/>
      <w:spacing w:after="248"/>
    </w:pPr>
    <w:rPr>
      <w:rFonts w:ascii="Helvetica" w:eastAsia="Times New Roman" w:hAnsi="Helvetica" w:cs="Helvetica"/>
      <w:color w:val="auto"/>
      <w:lang w:eastAsia="pl-PL"/>
    </w:rPr>
  </w:style>
  <w:style w:type="paragraph" w:styleId="Tekstpodstawowy">
    <w:name w:val="Body Text"/>
    <w:basedOn w:val="Normalny"/>
    <w:link w:val="TekstpodstawowyZnak"/>
    <w:rsid w:val="007A2CE4"/>
    <w:pPr>
      <w:spacing w:before="130" w:after="130" w:line="240" w:lineRule="auto"/>
      <w:jc w:val="left"/>
    </w:pPr>
    <w:rPr>
      <w:rFonts w:ascii="Times New Roman" w:eastAsia="Times New Roman" w:hAnsi="Times New Roman" w:cs="Times New Roman"/>
      <w:sz w:val="24"/>
      <w:szCs w:val="24"/>
    </w:rPr>
  </w:style>
  <w:style w:type="character" w:customStyle="1" w:styleId="TekstpodstawowyZnak">
    <w:name w:val="Tekst podstawowy Znak"/>
    <w:link w:val="Tekstpodstawowy"/>
    <w:rsid w:val="007A2CE4"/>
    <w:rPr>
      <w:sz w:val="24"/>
      <w:szCs w:val="24"/>
      <w:lang w:bidi="ar-SA"/>
    </w:rPr>
  </w:style>
  <w:style w:type="paragraph" w:styleId="Listapunktowana2">
    <w:name w:val="List Bullet 2"/>
    <w:basedOn w:val="Normalny"/>
    <w:semiHidden/>
    <w:unhideWhenUsed/>
    <w:rsid w:val="007A2CE4"/>
    <w:pPr>
      <w:numPr>
        <w:numId w:val="4"/>
      </w:numPr>
      <w:contextualSpacing/>
    </w:pPr>
  </w:style>
  <w:style w:type="paragraph" w:customStyle="1" w:styleId="xmsonormal">
    <w:name w:val="x_msonormal"/>
    <w:basedOn w:val="Normalny"/>
    <w:rsid w:val="007A2CE4"/>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character" w:customStyle="1" w:styleId="hps">
    <w:name w:val="hps"/>
    <w:basedOn w:val="Domylnaczcionkaakapitu"/>
    <w:rsid w:val="007A2CE4"/>
  </w:style>
  <w:style w:type="character" w:customStyle="1" w:styleId="longtext">
    <w:name w:val="long_text"/>
    <w:basedOn w:val="Domylnaczcionkaakapitu"/>
    <w:rsid w:val="007A2CE4"/>
  </w:style>
  <w:style w:type="paragraph" w:styleId="NormalnyWeb">
    <w:name w:val="Normal (Web)"/>
    <w:basedOn w:val="Normalny"/>
    <w:semiHidden/>
    <w:unhideWhenUsed/>
    <w:rsid w:val="007A2CE4"/>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customStyle="1" w:styleId="celp">
    <w:name w:val="cel_p"/>
    <w:basedOn w:val="Normalny"/>
    <w:rsid w:val="007A2CE4"/>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styleId="Poprawka">
    <w:name w:val="Revision"/>
    <w:hidden/>
    <w:semiHidden/>
    <w:rsid w:val="007A2CE4"/>
    <w:rPr>
      <w:rFonts w:ascii="Arial" w:eastAsia="Calibri" w:hAnsi="Arial" w:cs="Arial"/>
      <w:lang w:eastAsia="en-US"/>
    </w:rPr>
  </w:style>
  <w:style w:type="character" w:customStyle="1" w:styleId="xdtextbox1">
    <w:name w:val="xdtextbox1"/>
    <w:rsid w:val="007A2CE4"/>
    <w:rPr>
      <w:color w:val="auto"/>
      <w:bdr w:val="single" w:sz="8" w:space="1" w:color="DCDCDC" w:frame="1"/>
      <w:shd w:val="clear" w:color="auto" w:fill="FFFFFF"/>
    </w:rPr>
  </w:style>
  <w:style w:type="paragraph" w:styleId="Bezodstpw">
    <w:name w:val="No Spacing"/>
    <w:link w:val="BezodstpwZnak"/>
    <w:qFormat/>
    <w:rsid w:val="007A2CE4"/>
    <w:rPr>
      <w:rFonts w:ascii="Calibri" w:hAnsi="Calibri"/>
      <w:sz w:val="22"/>
      <w:szCs w:val="22"/>
      <w:lang w:eastAsia="en-US"/>
    </w:rPr>
  </w:style>
  <w:style w:type="character" w:customStyle="1" w:styleId="BezodstpwZnak">
    <w:name w:val="Bez odstępów Znak"/>
    <w:link w:val="Bezodstpw"/>
    <w:rsid w:val="007A2CE4"/>
    <w:rPr>
      <w:rFonts w:ascii="Calibri" w:hAnsi="Calibri"/>
      <w:sz w:val="22"/>
      <w:szCs w:val="22"/>
      <w:lang w:val="pl-PL" w:eastAsia="en-US" w:bidi="ar-SA"/>
    </w:rPr>
  </w:style>
  <w:style w:type="paragraph" w:styleId="Spisilustracji">
    <w:name w:val="table of figures"/>
    <w:basedOn w:val="Normalny"/>
    <w:next w:val="Normalny"/>
    <w:unhideWhenUsed/>
    <w:rsid w:val="007A2CE4"/>
  </w:style>
  <w:style w:type="paragraph" w:styleId="Tekstprzypisudolnego">
    <w:name w:val="footnote text"/>
    <w:basedOn w:val="Normalny"/>
    <w:link w:val="TekstprzypisudolnegoZnak"/>
    <w:semiHidden/>
    <w:unhideWhenUsed/>
    <w:rsid w:val="007A2CE4"/>
  </w:style>
  <w:style w:type="character" w:customStyle="1" w:styleId="TekstprzypisudolnegoZnak">
    <w:name w:val="Tekst przypisu dolnego Znak"/>
    <w:link w:val="Tekstprzypisudolnego"/>
    <w:semiHidden/>
    <w:rsid w:val="007A2CE4"/>
    <w:rPr>
      <w:rFonts w:ascii="Arial" w:eastAsia="Calibri" w:hAnsi="Arial" w:cs="Arial"/>
      <w:lang w:val="pl-PL" w:eastAsia="en-US" w:bidi="ar-SA"/>
    </w:rPr>
  </w:style>
  <w:style w:type="paragraph" w:styleId="Indeks4">
    <w:name w:val="index 4"/>
    <w:basedOn w:val="Normalny"/>
    <w:next w:val="Normalny"/>
    <w:autoRedefine/>
    <w:semiHidden/>
    <w:unhideWhenUsed/>
    <w:rsid w:val="007A2CE4"/>
    <w:pPr>
      <w:ind w:left="800" w:hanging="200"/>
    </w:pPr>
  </w:style>
  <w:style w:type="paragraph" w:customStyle="1" w:styleId="Plandokumentu1">
    <w:name w:val="Plan dokumentu1"/>
    <w:basedOn w:val="Normalny"/>
    <w:semiHidden/>
    <w:unhideWhenUsed/>
    <w:rsid w:val="007A2CE4"/>
    <w:rPr>
      <w:rFonts w:ascii="Tahoma" w:hAnsi="Tahoma" w:cs="Times New Roman"/>
      <w:sz w:val="16"/>
      <w:szCs w:val="16"/>
    </w:rPr>
  </w:style>
  <w:style w:type="paragraph" w:customStyle="1" w:styleId="Akapitzlist2">
    <w:name w:val="Akapit z listą2"/>
    <w:basedOn w:val="Normalny"/>
    <w:rsid w:val="007A2CE4"/>
    <w:pPr>
      <w:ind w:left="720"/>
      <w:contextualSpacing/>
    </w:pPr>
    <w:rPr>
      <w:rFonts w:eastAsia="Times New Roman"/>
    </w:rPr>
  </w:style>
  <w:style w:type="character" w:styleId="Pogrubienie">
    <w:name w:val="Strong"/>
    <w:qFormat/>
    <w:rsid w:val="007A2CE4"/>
    <w:rPr>
      <w:b/>
      <w:bCs/>
    </w:rPr>
  </w:style>
  <w:style w:type="paragraph" w:customStyle="1" w:styleId="rysunek">
    <w:name w:val="rysunek"/>
    <w:basedOn w:val="Normalny"/>
    <w:rsid w:val="007A2CE4"/>
    <w:pPr>
      <w:spacing w:after="0" w:line="240" w:lineRule="auto"/>
      <w:jc w:val="center"/>
    </w:pPr>
    <w:rPr>
      <w:rFonts w:ascii="Calibri" w:eastAsia="Times New Roman" w:hAnsi="Calibri"/>
      <w:noProof/>
      <w:color w:val="000000"/>
      <w:sz w:val="22"/>
      <w:szCs w:val="24"/>
      <w:lang w:eastAsia="pl-PL"/>
    </w:rPr>
  </w:style>
  <w:style w:type="paragraph" w:customStyle="1" w:styleId="Akapitzlist3">
    <w:name w:val="Akapit z listą3"/>
    <w:basedOn w:val="Normalny"/>
    <w:rsid w:val="007A2CE4"/>
    <w:pPr>
      <w:spacing w:after="0" w:line="240" w:lineRule="auto"/>
      <w:ind w:left="720"/>
      <w:contextualSpacing/>
      <w:jc w:val="left"/>
    </w:pPr>
    <w:rPr>
      <w:rFonts w:ascii="Calibri" w:hAnsi="Calibri"/>
      <w:color w:val="000000"/>
      <w:sz w:val="22"/>
      <w:szCs w:val="24"/>
      <w:lang w:eastAsia="pl-PL"/>
    </w:rPr>
  </w:style>
  <w:style w:type="paragraph" w:customStyle="1" w:styleId="Standardowy2">
    <w:name w:val="Standardowy 2"/>
    <w:basedOn w:val="Normalny"/>
    <w:rsid w:val="007A2CE4"/>
    <w:pPr>
      <w:widowControl w:val="0"/>
      <w:suppressAutoHyphens/>
      <w:spacing w:before="80" w:after="0" w:line="240" w:lineRule="auto"/>
    </w:pPr>
    <w:rPr>
      <w:rFonts w:ascii="Calibri" w:hAnsi="Calibri" w:cs="Times New Roman"/>
      <w:sz w:val="22"/>
      <w:lang w:eastAsia="ar-SA"/>
    </w:rPr>
  </w:style>
  <w:style w:type="paragraph" w:styleId="Tekstpodstawowywcity2">
    <w:name w:val="Body Text Indent 2"/>
    <w:basedOn w:val="Normalny"/>
    <w:link w:val="Tekstpodstawowywcity2Znak"/>
    <w:rsid w:val="007A2CE4"/>
    <w:pPr>
      <w:suppressAutoHyphens/>
      <w:spacing w:line="480" w:lineRule="auto"/>
      <w:ind w:left="283"/>
      <w:jc w:val="left"/>
    </w:pPr>
    <w:rPr>
      <w:rFonts w:ascii="Times New Roman" w:hAnsi="Times New Roman" w:cs="Times New Roman"/>
      <w:sz w:val="24"/>
      <w:szCs w:val="24"/>
      <w:lang w:eastAsia="ar-SA"/>
    </w:rPr>
  </w:style>
  <w:style w:type="character" w:customStyle="1" w:styleId="Tekstpodstawowywcity2Znak">
    <w:name w:val="Tekst podstawowy wcięty 2 Znak"/>
    <w:link w:val="Tekstpodstawowywcity2"/>
    <w:rsid w:val="007A2CE4"/>
    <w:rPr>
      <w:rFonts w:eastAsia="Calibri"/>
      <w:sz w:val="24"/>
      <w:szCs w:val="24"/>
      <w:lang w:val="pl-PL" w:eastAsia="ar-SA" w:bidi="ar-SA"/>
    </w:rPr>
  </w:style>
  <w:style w:type="paragraph" w:styleId="Tekstprzypisukocowego">
    <w:name w:val="endnote text"/>
    <w:basedOn w:val="Normalny"/>
    <w:link w:val="TekstprzypisukocowegoZnak"/>
    <w:semiHidden/>
    <w:unhideWhenUsed/>
    <w:rsid w:val="007A2CE4"/>
  </w:style>
  <w:style w:type="character" w:customStyle="1" w:styleId="TekstprzypisukocowegoZnak">
    <w:name w:val="Tekst przypisu końcowego Znak"/>
    <w:link w:val="Tekstprzypisukocowego"/>
    <w:semiHidden/>
    <w:rsid w:val="007A2CE4"/>
    <w:rPr>
      <w:rFonts w:ascii="Arial" w:eastAsia="Calibri" w:hAnsi="Arial" w:cs="Arial"/>
      <w:lang w:val="pl-PL" w:eastAsia="en-US" w:bidi="ar-SA"/>
    </w:rPr>
  </w:style>
  <w:style w:type="character" w:styleId="UyteHipercze">
    <w:name w:val="FollowedHyperlink"/>
    <w:rsid w:val="0036193A"/>
    <w:rPr>
      <w:color w:val="800080"/>
      <w:u w:val="single"/>
    </w:rPr>
  </w:style>
  <w:style w:type="character" w:customStyle="1" w:styleId="StopkaZnak1">
    <w:name w:val="Stopka Znak1"/>
    <w:aliases w:val="Stopka Znak Znak,Stopka Znak1 Znak Znak,Stopka Znak Znak Znak Znak"/>
    <w:link w:val="Stopka"/>
    <w:uiPriority w:val="99"/>
    <w:rsid w:val="00AD4C3C"/>
    <w:rPr>
      <w:rFonts w:ascii="Arial" w:eastAsia="Calibri" w:hAnsi="Arial"/>
      <w:lang w:eastAsia="en-US"/>
    </w:rPr>
  </w:style>
  <w:style w:type="character" w:styleId="Odwoanieprzypisudolnego">
    <w:name w:val="footnote reference"/>
    <w:uiPriority w:val="99"/>
    <w:rsid w:val="00AB07FB"/>
    <w:rPr>
      <w:rFonts w:cs="Times New Roman"/>
      <w:vertAlign w:val="superscript"/>
    </w:rPr>
  </w:style>
  <w:style w:type="character" w:customStyle="1" w:styleId="TekstdymkaZnak">
    <w:name w:val="Tekst dymka Znak"/>
    <w:link w:val="Tekstdymka"/>
    <w:uiPriority w:val="99"/>
    <w:semiHidden/>
    <w:locked/>
    <w:rsid w:val="007F18E7"/>
    <w:rPr>
      <w:rFonts w:ascii="Tahoma" w:eastAsia="Calibri" w:hAnsi="Tahoma" w:cs="Tahoma"/>
      <w:sz w:val="16"/>
      <w:szCs w:val="16"/>
      <w:lang w:eastAsia="en-US"/>
    </w:rPr>
  </w:style>
  <w:style w:type="table" w:customStyle="1" w:styleId="TableGrid1">
    <w:name w:val="Table Grid1"/>
    <w:basedOn w:val="Standardowy"/>
    <w:next w:val="Tabela-Siatka"/>
    <w:uiPriority w:val="99"/>
    <w:rsid w:val="0042771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1ZnakZnak1">
    <w:name w:val="Stopka Znak1 Znak Znak1"/>
    <w:aliases w:val="Stopka Znak Znak Znak Znak1"/>
    <w:uiPriority w:val="99"/>
    <w:rsid w:val="00647A7E"/>
  </w:style>
  <w:style w:type="character" w:customStyle="1" w:styleId="Nagwek5Znak">
    <w:name w:val="Nagłówek 5 Znak"/>
    <w:basedOn w:val="Domylnaczcionkaakapitu"/>
    <w:link w:val="Nagwek5"/>
    <w:semiHidden/>
    <w:rsid w:val="00647A7E"/>
    <w:rPr>
      <w:rFonts w:asciiTheme="minorHAnsi" w:eastAsiaTheme="minorEastAsia" w:hAnsiTheme="minorHAnsi" w:cstheme="minorBidi"/>
      <w:b/>
      <w:bCs/>
      <w:i/>
      <w:iCs/>
      <w:sz w:val="26"/>
      <w:szCs w:val="26"/>
      <w:lang w:eastAsia="en-US"/>
    </w:rPr>
  </w:style>
  <w:style w:type="character" w:customStyle="1" w:styleId="Nagwek8Znak">
    <w:name w:val="Nagłówek 8 Znak"/>
    <w:basedOn w:val="Domylnaczcionkaakapitu"/>
    <w:link w:val="Nagwek8"/>
    <w:uiPriority w:val="9"/>
    <w:semiHidden/>
    <w:rsid w:val="00647A7E"/>
    <w:rPr>
      <w:rFonts w:asciiTheme="minorHAnsi" w:eastAsiaTheme="minorEastAsia" w:hAnsiTheme="minorHAnsi" w:cstheme="minorBidi"/>
      <w:i/>
      <w:iCs/>
      <w:sz w:val="24"/>
      <w:szCs w:val="24"/>
      <w:lang w:eastAsia="en-US"/>
    </w:rPr>
  </w:style>
  <w:style w:type="character" w:customStyle="1" w:styleId="IntenseEmphasis1">
    <w:name w:val="Intense Emphasis1"/>
    <w:qFormat/>
    <w:rsid w:val="00647A7E"/>
    <w:rPr>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58634">
      <w:bodyDiv w:val="1"/>
      <w:marLeft w:val="0"/>
      <w:marRight w:val="0"/>
      <w:marTop w:val="0"/>
      <w:marBottom w:val="0"/>
      <w:divBdr>
        <w:top w:val="none" w:sz="0" w:space="0" w:color="auto"/>
        <w:left w:val="none" w:sz="0" w:space="0" w:color="auto"/>
        <w:bottom w:val="none" w:sz="0" w:space="0" w:color="auto"/>
        <w:right w:val="none" w:sz="0" w:space="0" w:color="auto"/>
      </w:divBdr>
    </w:div>
    <w:div w:id="449471662">
      <w:bodyDiv w:val="1"/>
      <w:marLeft w:val="0"/>
      <w:marRight w:val="0"/>
      <w:marTop w:val="0"/>
      <w:marBottom w:val="0"/>
      <w:divBdr>
        <w:top w:val="none" w:sz="0" w:space="0" w:color="auto"/>
        <w:left w:val="none" w:sz="0" w:space="0" w:color="auto"/>
        <w:bottom w:val="none" w:sz="0" w:space="0" w:color="auto"/>
        <w:right w:val="none" w:sz="0" w:space="0" w:color="auto"/>
      </w:divBdr>
    </w:div>
    <w:div w:id="714353471">
      <w:bodyDiv w:val="1"/>
      <w:marLeft w:val="0"/>
      <w:marRight w:val="0"/>
      <w:marTop w:val="0"/>
      <w:marBottom w:val="0"/>
      <w:divBdr>
        <w:top w:val="none" w:sz="0" w:space="0" w:color="auto"/>
        <w:left w:val="none" w:sz="0" w:space="0" w:color="auto"/>
        <w:bottom w:val="none" w:sz="0" w:space="0" w:color="auto"/>
        <w:right w:val="none" w:sz="0" w:space="0" w:color="auto"/>
      </w:divBdr>
    </w:div>
    <w:div w:id="1693413141">
      <w:bodyDiv w:val="1"/>
      <w:marLeft w:val="0"/>
      <w:marRight w:val="0"/>
      <w:marTop w:val="0"/>
      <w:marBottom w:val="0"/>
      <w:divBdr>
        <w:top w:val="none" w:sz="0" w:space="0" w:color="auto"/>
        <w:left w:val="none" w:sz="0" w:space="0" w:color="auto"/>
        <w:bottom w:val="none" w:sz="0" w:space="0" w:color="auto"/>
        <w:right w:val="none" w:sz="0" w:space="0" w:color="auto"/>
      </w:divBdr>
      <w:divsChild>
        <w:div w:id="304702680">
          <w:marLeft w:val="0"/>
          <w:marRight w:val="0"/>
          <w:marTop w:val="0"/>
          <w:marBottom w:val="0"/>
          <w:divBdr>
            <w:top w:val="none" w:sz="0" w:space="0" w:color="auto"/>
            <w:left w:val="none" w:sz="0" w:space="0" w:color="auto"/>
            <w:bottom w:val="none" w:sz="0" w:space="0" w:color="auto"/>
            <w:right w:val="none" w:sz="0" w:space="0" w:color="auto"/>
          </w:divBdr>
        </w:div>
      </w:divsChild>
    </w:div>
    <w:div w:id="1839955692">
      <w:bodyDiv w:val="1"/>
      <w:marLeft w:val="0"/>
      <w:marRight w:val="0"/>
      <w:marTop w:val="0"/>
      <w:marBottom w:val="0"/>
      <w:divBdr>
        <w:top w:val="none" w:sz="0" w:space="0" w:color="auto"/>
        <w:left w:val="none" w:sz="0" w:space="0" w:color="auto"/>
        <w:bottom w:val="none" w:sz="0" w:space="0" w:color="auto"/>
        <w:right w:val="none" w:sz="0" w:space="0" w:color="auto"/>
      </w:divBdr>
      <w:divsChild>
        <w:div w:id="323432724">
          <w:marLeft w:val="0"/>
          <w:marRight w:val="0"/>
          <w:marTop w:val="0"/>
          <w:marBottom w:val="0"/>
          <w:divBdr>
            <w:top w:val="none" w:sz="0" w:space="0" w:color="auto"/>
            <w:left w:val="none" w:sz="0" w:space="0" w:color="auto"/>
            <w:bottom w:val="none" w:sz="0" w:space="0" w:color="auto"/>
            <w:right w:val="none" w:sz="0" w:space="0" w:color="auto"/>
          </w:divBdr>
        </w:div>
      </w:divsChild>
    </w:div>
    <w:div w:id="1855924819">
      <w:bodyDiv w:val="1"/>
      <w:marLeft w:val="0"/>
      <w:marRight w:val="0"/>
      <w:marTop w:val="0"/>
      <w:marBottom w:val="0"/>
      <w:divBdr>
        <w:top w:val="none" w:sz="0" w:space="0" w:color="auto"/>
        <w:left w:val="none" w:sz="0" w:space="0" w:color="auto"/>
        <w:bottom w:val="none" w:sz="0" w:space="0" w:color="auto"/>
        <w:right w:val="none" w:sz="0" w:space="0" w:color="auto"/>
      </w:divBdr>
    </w:div>
    <w:div w:id="2110349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096E990318CED448D049CC7622BAEC0" ma:contentTypeVersion="4" ma:contentTypeDescription="Utwórz nowy dokument." ma:contentTypeScope="" ma:versionID="efb449aaf451b6f714aea45df8f7a159">
  <xsd:schema xmlns:xsd="http://www.w3.org/2001/XMLSchema" xmlns:xs="http://www.w3.org/2001/XMLSchema" xmlns:p="http://schemas.microsoft.com/office/2006/metadata/properties" xmlns:ns2="066f284d-d030-4c15-8f64-b957a3430747" targetNamespace="http://schemas.microsoft.com/office/2006/metadata/properties" ma:root="true" ma:fieldsID="c45c61161bfa996953679308485d0146" ns2:_="">
    <xsd:import namespace="066f284d-d030-4c15-8f64-b957a3430747"/>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6f284d-d030-4c15-8f64-b957a3430747"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description="" ma:internalName="SharedWithDetails" ma:readOnly="true">
      <xsd:simpleType>
        <xsd:restriction base="dms:Note">
          <xsd:maxLength value="255"/>
        </xsd:restriction>
      </xsd:simpleType>
    </xsd:element>
    <xsd:element name="LastSharedByUser" ma:index="10" nillable="true" ma:displayName="Ostatnio udostępniane według użytkownika" ma:description="" ma:internalName="LastSharedByUser" ma:readOnly="true">
      <xsd:simpleType>
        <xsd:restriction base="dms:Note">
          <xsd:maxLength value="255"/>
        </xsd:restriction>
      </xsd:simpleType>
    </xsd:element>
    <xsd:element name="LastSharedByTime" ma:index="11" nillable="true" ma:displayName="Ostatnio udostępniane według czasu"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E7151-F0E4-4915-AE63-2B3B2D958264}">
  <ds:schemaRefs>
    <ds:schemaRef ds:uri="http://schemas.microsoft.com/sharepoint/v3/contenttype/forms"/>
  </ds:schemaRefs>
</ds:datastoreItem>
</file>

<file path=customXml/itemProps2.xml><?xml version="1.0" encoding="utf-8"?>
<ds:datastoreItem xmlns:ds="http://schemas.openxmlformats.org/officeDocument/2006/customXml" ds:itemID="{3A0E0F69-41B5-435C-A430-258C353550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6f284d-d030-4c15-8f64-b957a34307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A67C18-BACF-403E-B9D2-B54589446A3B}">
  <ds:schemaRefs>
    <ds:schemaRef ds:uri="http://www.w3.org/XML/1998/namespace"/>
    <ds:schemaRef ds:uri="http://schemas.openxmlformats.org/package/2006/metadata/core-properties"/>
    <ds:schemaRef ds:uri="http://purl.org/dc/elements/1.1/"/>
    <ds:schemaRef ds:uri="http://purl.org/dc/terms/"/>
    <ds:schemaRef ds:uri="066f284d-d030-4c15-8f64-b957a3430747"/>
    <ds:schemaRef ds:uri="http://schemas.microsoft.com/office/2006/documentManagement/types"/>
    <ds:schemaRef ds:uri="http://purl.org/dc/dcmitype/"/>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422570C2-6F7C-4999-B239-05070A842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1242</Words>
  <Characters>10925</Characters>
  <Application>Microsoft Office Word</Application>
  <DocSecurity>0</DocSecurity>
  <Lines>91</Lines>
  <Paragraphs>24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12143</CharactersWithSpaces>
  <SharedDoc>false</SharedDoc>
  <HLinks>
    <vt:vector size="84" baseType="variant">
      <vt:variant>
        <vt:i4>589935</vt:i4>
      </vt:variant>
      <vt:variant>
        <vt:i4>81</vt:i4>
      </vt:variant>
      <vt:variant>
        <vt:i4>0</vt:i4>
      </vt:variant>
      <vt:variant>
        <vt:i4>5</vt:i4>
      </vt:variant>
      <vt:variant>
        <vt:lpwstr>https://qmanager.pl/help/index.php?title=Scenariusz_testowy</vt:lpwstr>
      </vt:variant>
      <vt:variant>
        <vt:lpwstr/>
      </vt:variant>
      <vt:variant>
        <vt:i4>1703994</vt:i4>
      </vt:variant>
      <vt:variant>
        <vt:i4>74</vt:i4>
      </vt:variant>
      <vt:variant>
        <vt:i4>0</vt:i4>
      </vt:variant>
      <vt:variant>
        <vt:i4>5</vt:i4>
      </vt:variant>
      <vt:variant>
        <vt:lpwstr/>
      </vt:variant>
      <vt:variant>
        <vt:lpwstr>_Toc463340984</vt:lpwstr>
      </vt:variant>
      <vt:variant>
        <vt:i4>1703994</vt:i4>
      </vt:variant>
      <vt:variant>
        <vt:i4>68</vt:i4>
      </vt:variant>
      <vt:variant>
        <vt:i4>0</vt:i4>
      </vt:variant>
      <vt:variant>
        <vt:i4>5</vt:i4>
      </vt:variant>
      <vt:variant>
        <vt:lpwstr/>
      </vt:variant>
      <vt:variant>
        <vt:lpwstr>_Toc463340983</vt:lpwstr>
      </vt:variant>
      <vt:variant>
        <vt:i4>1703994</vt:i4>
      </vt:variant>
      <vt:variant>
        <vt:i4>62</vt:i4>
      </vt:variant>
      <vt:variant>
        <vt:i4>0</vt:i4>
      </vt:variant>
      <vt:variant>
        <vt:i4>5</vt:i4>
      </vt:variant>
      <vt:variant>
        <vt:lpwstr/>
      </vt:variant>
      <vt:variant>
        <vt:lpwstr>_Toc463340982</vt:lpwstr>
      </vt:variant>
      <vt:variant>
        <vt:i4>1703994</vt:i4>
      </vt:variant>
      <vt:variant>
        <vt:i4>56</vt:i4>
      </vt:variant>
      <vt:variant>
        <vt:i4>0</vt:i4>
      </vt:variant>
      <vt:variant>
        <vt:i4>5</vt:i4>
      </vt:variant>
      <vt:variant>
        <vt:lpwstr/>
      </vt:variant>
      <vt:variant>
        <vt:lpwstr>_Toc463340981</vt:lpwstr>
      </vt:variant>
      <vt:variant>
        <vt:i4>1703994</vt:i4>
      </vt:variant>
      <vt:variant>
        <vt:i4>50</vt:i4>
      </vt:variant>
      <vt:variant>
        <vt:i4>0</vt:i4>
      </vt:variant>
      <vt:variant>
        <vt:i4>5</vt:i4>
      </vt:variant>
      <vt:variant>
        <vt:lpwstr/>
      </vt:variant>
      <vt:variant>
        <vt:lpwstr>_Toc463340980</vt:lpwstr>
      </vt:variant>
      <vt:variant>
        <vt:i4>1376314</vt:i4>
      </vt:variant>
      <vt:variant>
        <vt:i4>44</vt:i4>
      </vt:variant>
      <vt:variant>
        <vt:i4>0</vt:i4>
      </vt:variant>
      <vt:variant>
        <vt:i4>5</vt:i4>
      </vt:variant>
      <vt:variant>
        <vt:lpwstr/>
      </vt:variant>
      <vt:variant>
        <vt:lpwstr>_Toc463340979</vt:lpwstr>
      </vt:variant>
      <vt:variant>
        <vt:i4>1376314</vt:i4>
      </vt:variant>
      <vt:variant>
        <vt:i4>38</vt:i4>
      </vt:variant>
      <vt:variant>
        <vt:i4>0</vt:i4>
      </vt:variant>
      <vt:variant>
        <vt:i4>5</vt:i4>
      </vt:variant>
      <vt:variant>
        <vt:lpwstr/>
      </vt:variant>
      <vt:variant>
        <vt:lpwstr>_Toc463340978</vt:lpwstr>
      </vt:variant>
      <vt:variant>
        <vt:i4>1376314</vt:i4>
      </vt:variant>
      <vt:variant>
        <vt:i4>32</vt:i4>
      </vt:variant>
      <vt:variant>
        <vt:i4>0</vt:i4>
      </vt:variant>
      <vt:variant>
        <vt:i4>5</vt:i4>
      </vt:variant>
      <vt:variant>
        <vt:lpwstr/>
      </vt:variant>
      <vt:variant>
        <vt:lpwstr>_Toc463340977</vt:lpwstr>
      </vt:variant>
      <vt:variant>
        <vt:i4>1376314</vt:i4>
      </vt:variant>
      <vt:variant>
        <vt:i4>26</vt:i4>
      </vt:variant>
      <vt:variant>
        <vt:i4>0</vt:i4>
      </vt:variant>
      <vt:variant>
        <vt:i4>5</vt:i4>
      </vt:variant>
      <vt:variant>
        <vt:lpwstr/>
      </vt:variant>
      <vt:variant>
        <vt:lpwstr>_Toc463340976</vt:lpwstr>
      </vt:variant>
      <vt:variant>
        <vt:i4>1376314</vt:i4>
      </vt:variant>
      <vt:variant>
        <vt:i4>20</vt:i4>
      </vt:variant>
      <vt:variant>
        <vt:i4>0</vt:i4>
      </vt:variant>
      <vt:variant>
        <vt:i4>5</vt:i4>
      </vt:variant>
      <vt:variant>
        <vt:lpwstr/>
      </vt:variant>
      <vt:variant>
        <vt:lpwstr>_Toc463340975</vt:lpwstr>
      </vt:variant>
      <vt:variant>
        <vt:i4>1376314</vt:i4>
      </vt:variant>
      <vt:variant>
        <vt:i4>14</vt:i4>
      </vt:variant>
      <vt:variant>
        <vt:i4>0</vt:i4>
      </vt:variant>
      <vt:variant>
        <vt:i4>5</vt:i4>
      </vt:variant>
      <vt:variant>
        <vt:lpwstr/>
      </vt:variant>
      <vt:variant>
        <vt:lpwstr>_Toc463340974</vt:lpwstr>
      </vt:variant>
      <vt:variant>
        <vt:i4>1376314</vt:i4>
      </vt:variant>
      <vt:variant>
        <vt:i4>8</vt:i4>
      </vt:variant>
      <vt:variant>
        <vt:i4>0</vt:i4>
      </vt:variant>
      <vt:variant>
        <vt:i4>5</vt:i4>
      </vt:variant>
      <vt:variant>
        <vt:lpwstr/>
      </vt:variant>
      <vt:variant>
        <vt:lpwstr>_Toc463340973</vt:lpwstr>
      </vt:variant>
      <vt:variant>
        <vt:i4>1376314</vt:i4>
      </vt:variant>
      <vt:variant>
        <vt:i4>2</vt:i4>
      </vt:variant>
      <vt:variant>
        <vt:i4>0</vt:i4>
      </vt:variant>
      <vt:variant>
        <vt:i4>5</vt:i4>
      </vt:variant>
      <vt:variant>
        <vt:lpwstr/>
      </vt:variant>
      <vt:variant>
        <vt:lpwstr>_Toc463340972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Autor</cp:lastModifiedBy>
  <cp:revision>3</cp:revision>
  <cp:lastPrinted>2016-10-04T08:42:00Z</cp:lastPrinted>
  <dcterms:created xsi:type="dcterms:W3CDTF">2018-08-31T12:23:00Z</dcterms:created>
  <dcterms:modified xsi:type="dcterms:W3CDTF">2018-09-05T13:43:00Z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0x0101001096E990318CED448D049CC7622BAEC0</vt:lpwstr>
  </property>
</Properties>
</file>